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121915C8" w:rsidR="00B96854" w:rsidRPr="00F566BF" w:rsidRDefault="00AE330B" w:rsidP="00B96854">
      <w:pPr>
        <w:pStyle w:val="BodyTextIndent"/>
        <w:spacing w:line="240" w:lineRule="auto"/>
        <w:jc w:val="center"/>
        <w:rPr>
          <w:rFonts w:ascii="GHEA Grapalat" w:hAnsi="GHEA Grapalat"/>
          <w:i w:val="0"/>
          <w:lang w:val="af-ZA"/>
        </w:rPr>
      </w:pPr>
      <w:r>
        <w:rPr>
          <w:rFonts w:ascii="GHEA Grapalat" w:hAnsi="GHEA Grapalat"/>
          <w:i w:val="0"/>
          <w:lang w:val="af-ZA"/>
        </w:rPr>
        <w:t>ԲԱՑ</w:t>
      </w:r>
      <w:r w:rsidR="00513CB2">
        <w:rPr>
          <w:rFonts w:ascii="GHEA Grapalat" w:hAnsi="GHEA Grapalat"/>
          <w:i w:val="0"/>
          <w:lang w:val="af-ZA"/>
        </w:rPr>
        <w:t xml:space="preserve">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71188848"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202</w:t>
      </w:r>
      <w:r w:rsidR="000F3BAC">
        <w:rPr>
          <w:rFonts w:ascii="GHEA Grapalat" w:hAnsi="GHEA Grapalat"/>
          <w:i w:val="0"/>
          <w:lang w:val="af-ZA"/>
        </w:rPr>
        <w:t>6</w:t>
      </w:r>
      <w:r>
        <w:rPr>
          <w:rFonts w:ascii="GHEA Grapalat" w:hAnsi="GHEA Grapalat"/>
          <w:i w:val="0"/>
          <w:lang w:val="af-ZA"/>
        </w:rPr>
        <w:t xml:space="preserve"> թվականի </w:t>
      </w:r>
      <w:r w:rsidR="000F3BAC">
        <w:rPr>
          <w:rFonts w:ascii="GHEA Grapalat" w:hAnsi="GHEA Grapalat"/>
          <w:i w:val="0"/>
          <w:lang w:val="hy-AM"/>
        </w:rPr>
        <w:t>փետրվարի</w:t>
      </w:r>
      <w:r w:rsidR="00BF6FDA">
        <w:rPr>
          <w:rFonts w:ascii="GHEA Grapalat" w:hAnsi="GHEA Grapalat"/>
          <w:i w:val="0"/>
          <w:lang w:val="hy-AM"/>
        </w:rPr>
        <w:t xml:space="preserve"> </w:t>
      </w:r>
      <w:r w:rsidR="008245D1">
        <w:rPr>
          <w:rFonts w:ascii="GHEA Grapalat" w:hAnsi="GHEA Grapalat"/>
          <w:i w:val="0"/>
          <w:lang w:val="hy-AM"/>
        </w:rPr>
        <w:t>1</w:t>
      </w:r>
      <w:r w:rsidR="000F65C4">
        <w:rPr>
          <w:rFonts w:ascii="GHEA Grapalat" w:hAnsi="GHEA Grapalat"/>
          <w:i w:val="0"/>
          <w:lang w:val="hy-AM"/>
        </w:rPr>
        <w:t>6</w:t>
      </w:r>
      <w:r w:rsidRPr="00682035">
        <w:rPr>
          <w:rFonts w:ascii="GHEA Grapalat" w:hAnsi="GHEA Grapalat"/>
          <w:i w:val="0"/>
          <w:lang w:val="af-ZA"/>
        </w:rPr>
        <w:t>-ի</w:t>
      </w:r>
      <w:r w:rsidR="007575F9">
        <w:rPr>
          <w:rFonts w:ascii="GHEA Grapalat" w:hAnsi="GHEA Grapalat"/>
          <w:i w:val="0"/>
          <w:lang w:val="af-ZA"/>
        </w:rPr>
        <w:t xml:space="preserve"> թիվ</w:t>
      </w:r>
      <w:r w:rsidRPr="00064790">
        <w:rPr>
          <w:rFonts w:ascii="GHEA Grapalat" w:hAnsi="GHEA Grapalat"/>
          <w:i w:val="0"/>
          <w:lang w:val="af-ZA"/>
        </w:rPr>
        <w:t xml:space="preserve"> </w:t>
      </w:r>
      <w:r w:rsidR="004B2B18">
        <w:rPr>
          <w:rFonts w:ascii="GHEA Grapalat" w:hAnsi="GHEA Grapalat"/>
          <w:i w:val="0"/>
          <w:lang w:val="af-ZA"/>
        </w:rPr>
        <w:t>2</w:t>
      </w:r>
      <w:r w:rsidRPr="00064790">
        <w:rPr>
          <w:rFonts w:ascii="GHEA Grapalat" w:hAnsi="GHEA Grapalat"/>
          <w:i w:val="0"/>
          <w:lang w:val="af-ZA"/>
        </w:rPr>
        <w:t xml:space="preserve">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2B0D6F95" w:rsidR="00B96854" w:rsidRDefault="00B96854" w:rsidP="00B96854">
      <w:pPr>
        <w:pStyle w:val="BodyTextIndent"/>
        <w:spacing w:line="240" w:lineRule="auto"/>
        <w:jc w:val="center"/>
        <w:rPr>
          <w:rFonts w:ascii="GHEA Grapalat" w:hAnsi="GHEA Grapalat"/>
          <w:b/>
          <w:i w:val="0"/>
          <w:lang w:val="af-ZA"/>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sidR="00AE330B">
        <w:rPr>
          <w:rFonts w:ascii="GHEA Grapalat" w:hAnsi="GHEA Grapalat"/>
          <w:b/>
          <w:i w:val="0"/>
          <w:lang w:val="af-ZA"/>
        </w:rPr>
        <w:t>ԵՔ-ԲՄԽԾՁԲ-</w:t>
      </w:r>
      <w:r w:rsidR="008245D1">
        <w:rPr>
          <w:rFonts w:ascii="GHEA Grapalat" w:hAnsi="GHEA Grapalat"/>
          <w:b/>
          <w:i w:val="0"/>
          <w:lang w:val="af-ZA"/>
        </w:rPr>
        <w:t>26/30</w:t>
      </w:r>
    </w:p>
    <w:p w14:paraId="57B3D481" w14:textId="77777777" w:rsidR="0093355B" w:rsidRDefault="0093355B" w:rsidP="00B96854">
      <w:pPr>
        <w:pStyle w:val="BodyTextIndent"/>
        <w:spacing w:line="240" w:lineRule="auto"/>
        <w:jc w:val="center"/>
        <w:rPr>
          <w:rFonts w:ascii="GHEA Grapalat" w:hAnsi="GHEA Grapalat"/>
          <w:b/>
          <w:i w:val="0"/>
          <w:lang w:val="af-ZA"/>
        </w:rPr>
      </w:pP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4EEFB130"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w:t>
      </w:r>
      <w:r w:rsidR="00AE330B">
        <w:rPr>
          <w:rFonts w:ascii="GHEA Grapalat" w:hAnsi="GHEA Grapalat"/>
          <w:i w:val="0"/>
          <w:lang w:val="hy-AM"/>
        </w:rPr>
        <w:t>բաց</w:t>
      </w:r>
      <w:r>
        <w:rPr>
          <w:rFonts w:ascii="GHEA Grapalat" w:hAnsi="GHEA Grapalat"/>
          <w:i w:val="0"/>
          <w:lang w:val="hy-AM"/>
        </w:rPr>
        <w:t xml:space="preserve">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4DAB2C37"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8245D1" w:rsidRPr="008245D1">
        <w:rPr>
          <w:rFonts w:ascii="GHEA Grapalat" w:hAnsi="GHEA Grapalat" w:cs="Sylfaen"/>
          <w:b/>
          <w:i w:val="0"/>
          <w:szCs w:val="24"/>
          <w:lang w:val="hy-AM"/>
        </w:rPr>
        <w:t xml:space="preserve">Երևան քաղաքի Մալաթիա-Սեբաստիա վարչական շրջանի տարածքում բակային տարածքների և միջբակային ճանապարհների ասֆալտապատման աշխատանքների որակի տեխնիկական հսկողության խորհրդատվական ծառայությունների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B96854" w:rsidRDefault="00B96854" w:rsidP="00EF3662">
      <w:pPr>
        <w:pStyle w:val="BodyTextIndent"/>
        <w:spacing w:line="240" w:lineRule="auto"/>
        <w:rPr>
          <w:rFonts w:ascii="GHEA Grapalat" w:hAnsi="GHEA Grapalat"/>
          <w:b/>
          <w:bCs/>
          <w:i w:val="0"/>
          <w:lang w:val="af-ZA"/>
        </w:rPr>
      </w:pPr>
      <w:r w:rsidRPr="00B9685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216A254B"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0F65C4">
        <w:rPr>
          <w:rFonts w:ascii="GHEA Grapalat" w:hAnsi="GHEA Grapalat"/>
          <w:b/>
          <w:i w:val="0"/>
          <w:color w:val="000000" w:themeColor="text1"/>
          <w:lang w:val="hy-AM"/>
        </w:rPr>
        <w:t>202</w:t>
      </w:r>
      <w:r w:rsidR="00DA53FC" w:rsidRPr="000F65C4">
        <w:rPr>
          <w:rFonts w:ascii="GHEA Grapalat" w:hAnsi="GHEA Grapalat"/>
          <w:b/>
          <w:i w:val="0"/>
          <w:color w:val="000000" w:themeColor="text1"/>
          <w:lang w:val="hy-AM"/>
        </w:rPr>
        <w:t>6</w:t>
      </w:r>
      <w:r w:rsidRPr="000F65C4">
        <w:rPr>
          <w:rFonts w:ascii="GHEA Grapalat" w:hAnsi="GHEA Grapalat"/>
          <w:b/>
          <w:i w:val="0"/>
          <w:color w:val="000000" w:themeColor="text1"/>
          <w:lang w:val="hy-AM"/>
        </w:rPr>
        <w:t xml:space="preserve"> թվականի </w:t>
      </w:r>
      <w:r w:rsidR="000F65C4" w:rsidRPr="000F65C4">
        <w:rPr>
          <w:rFonts w:ascii="GHEA Grapalat" w:hAnsi="GHEA Grapalat"/>
          <w:b/>
          <w:i w:val="0"/>
          <w:color w:val="000000" w:themeColor="text1"/>
          <w:lang w:val="hy-AM"/>
        </w:rPr>
        <w:t>մարտի 23</w:t>
      </w:r>
      <w:r w:rsidRPr="000F65C4">
        <w:rPr>
          <w:rFonts w:ascii="GHEA Grapalat" w:hAnsi="GHEA Grapalat"/>
          <w:b/>
          <w:i w:val="0"/>
          <w:color w:val="000000" w:themeColor="text1"/>
          <w:lang w:val="hy-AM"/>
        </w:rPr>
        <w:t>-ը</w:t>
      </w:r>
      <w:r w:rsidRPr="000F65C4">
        <w:rPr>
          <w:rFonts w:ascii="GHEA Grapalat" w:hAnsi="GHEA Grapalat"/>
          <w:b/>
          <w:i w:val="0"/>
          <w:color w:val="000000" w:themeColor="text1"/>
          <w:lang w:val="af-ZA"/>
        </w:rPr>
        <w:t xml:space="preserve">, </w:t>
      </w:r>
      <w:proofErr w:type="spellStart"/>
      <w:r w:rsidRPr="000F65C4">
        <w:rPr>
          <w:rFonts w:ascii="GHEA Grapalat" w:hAnsi="GHEA Grapalat" w:cs="Sylfaen"/>
          <w:b/>
          <w:i w:val="0"/>
          <w:color w:val="000000" w:themeColor="text1"/>
          <w:lang w:val="en-US"/>
        </w:rPr>
        <w:t>ժամը</w:t>
      </w:r>
      <w:proofErr w:type="spellEnd"/>
      <w:r w:rsidRPr="000F65C4">
        <w:rPr>
          <w:rFonts w:ascii="GHEA Grapalat" w:hAnsi="GHEA Grapalat"/>
          <w:b/>
          <w:i w:val="0"/>
          <w:color w:val="000000" w:themeColor="text1"/>
          <w:lang w:val="af-ZA"/>
        </w:rPr>
        <w:t xml:space="preserve"> </w:t>
      </w:r>
      <w:r w:rsidR="00980E82" w:rsidRPr="00980E82">
        <w:rPr>
          <w:rFonts w:ascii="GHEA Grapalat" w:hAnsi="GHEA Grapalat"/>
          <w:b/>
          <w:i w:val="0"/>
          <w:lang w:val="af-ZA"/>
        </w:rPr>
        <w:t>9:00</w:t>
      </w:r>
      <w:r w:rsidRPr="00980E82">
        <w:rPr>
          <w:rFonts w:ascii="GHEA Grapalat" w:hAnsi="GHEA Grapalat"/>
          <w:b/>
          <w:i w:val="0"/>
          <w:lang w:val="af-ZA"/>
        </w:rPr>
        <w:t>-</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39DA1190"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202</w:t>
      </w:r>
      <w:r w:rsidR="00DA53FC">
        <w:rPr>
          <w:rFonts w:ascii="GHEA Grapalat" w:hAnsi="GHEA Grapalat"/>
          <w:b/>
          <w:i w:val="0"/>
          <w:lang w:val="hy-AM"/>
        </w:rPr>
        <w:t>6</w:t>
      </w:r>
      <w:r>
        <w:rPr>
          <w:rFonts w:ascii="GHEA Grapalat" w:hAnsi="GHEA Grapalat"/>
          <w:b/>
          <w:i w:val="0"/>
          <w:lang w:val="hy-AM"/>
        </w:rPr>
        <w:t xml:space="preserve"> թվականի </w:t>
      </w:r>
      <w:r w:rsidR="000F65C4">
        <w:rPr>
          <w:rFonts w:ascii="GHEA Grapalat" w:hAnsi="GHEA Grapalat"/>
          <w:b/>
          <w:i w:val="0"/>
          <w:lang w:val="hy-AM"/>
        </w:rPr>
        <w:t>մարտի 23</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w:t>
      </w:r>
      <w:r w:rsidR="00980E82">
        <w:rPr>
          <w:rFonts w:ascii="GHEA Grapalat" w:hAnsi="GHEA Grapalat"/>
          <w:b/>
          <w:i w:val="0"/>
          <w:lang w:val="af-ZA"/>
        </w:rPr>
        <w:t>9:00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55DFC4DF" w14:textId="742013FC"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1B3F20">
        <w:rPr>
          <w:rFonts w:ascii="GHEA Grapalat" w:hAnsi="GHEA Grapalat" w:cs="Sylfaen"/>
          <w:i w:val="0"/>
          <w:lang w:val="hy-AM"/>
        </w:rPr>
        <w:t>Ա. Ամիրխանյան</w:t>
      </w:r>
      <w:r>
        <w:rPr>
          <w:rFonts w:ascii="GHEA Grapalat" w:hAnsi="GHEA Grapalat" w:cs="Sylfaen"/>
          <w:i w:val="0"/>
          <w:lang w:val="hy-AM"/>
        </w:rPr>
        <w:t>ին:</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7B8B9887"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1B3F20">
        <w:rPr>
          <w:rFonts w:ascii="GHEA Grapalat" w:hAnsi="GHEA Grapalat"/>
          <w:i w:val="0"/>
          <w:lang w:val="hy-AM"/>
        </w:rPr>
        <w:t>001-317</w:t>
      </w:r>
      <w:r w:rsidRPr="00315F42">
        <w:rPr>
          <w:rFonts w:ascii="GHEA Grapalat" w:hAnsi="GHEA Grapalat" w:cs="Tahoma"/>
          <w:i w:val="0"/>
          <w:lang w:val="af-ZA"/>
        </w:rPr>
        <w:t>։</w:t>
      </w:r>
    </w:p>
    <w:p w14:paraId="1C3F4F5D" w14:textId="5CD08372"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1B3F20">
        <w:rPr>
          <w:rFonts w:ascii="GHEA Grapalat" w:hAnsi="GHEA Grapalat"/>
          <w:lang w:val="hy-AM"/>
        </w:rPr>
        <w:t>anahit.amirkhanyan</w:t>
      </w:r>
      <w:r w:rsidR="00B72F86">
        <w:rPr>
          <w:rFonts w:ascii="GHEA Grapalat" w:hAnsi="GHEA Grapalat"/>
          <w:lang w:val="hy-AM"/>
        </w:rPr>
        <w:t>@yerevan.am</w:t>
      </w:r>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7F4F20E3" w14:textId="77777777" w:rsidR="00AB4AE7" w:rsidRDefault="00AB4AE7" w:rsidP="003A2FEF">
      <w:pPr>
        <w:pStyle w:val="BodyText"/>
        <w:ind w:right="-7" w:firstLine="567"/>
        <w:jc w:val="center"/>
        <w:rPr>
          <w:rFonts w:ascii="GHEA Grapalat" w:hAnsi="GHEA Grapalat" w:cs="Times Armenian"/>
          <w:i/>
          <w:lang w:val="af-ZA"/>
        </w:rPr>
      </w:pPr>
    </w:p>
    <w:p w14:paraId="324E8B6E" w14:textId="77777777" w:rsidR="00AB4AE7" w:rsidRDefault="00AB4AE7" w:rsidP="003A2FEF">
      <w:pPr>
        <w:pStyle w:val="BodyText"/>
        <w:ind w:right="-7" w:firstLine="567"/>
        <w:jc w:val="center"/>
        <w:rPr>
          <w:rFonts w:ascii="GHEA Grapalat" w:hAnsi="GHEA Grapalat" w:cs="Times Armenian"/>
          <w:i/>
          <w:lang w:val="af-ZA"/>
        </w:rPr>
      </w:pPr>
    </w:p>
    <w:p w14:paraId="7C68DFEE" w14:textId="77777777" w:rsidR="00AB4AE7" w:rsidRDefault="00AB4AE7" w:rsidP="003A2FEF">
      <w:pPr>
        <w:pStyle w:val="BodyText"/>
        <w:ind w:right="-7" w:firstLine="567"/>
        <w:jc w:val="center"/>
        <w:rPr>
          <w:rFonts w:ascii="GHEA Grapalat" w:hAnsi="GHEA Grapalat" w:cs="Times Armenian"/>
          <w:i/>
          <w:lang w:val="af-ZA"/>
        </w:rPr>
      </w:pPr>
    </w:p>
    <w:p w14:paraId="3306ED8A" w14:textId="77777777" w:rsidR="00AB4AE7" w:rsidRDefault="00AB4AE7" w:rsidP="003A2FEF">
      <w:pPr>
        <w:pStyle w:val="BodyText"/>
        <w:ind w:right="-7" w:firstLine="567"/>
        <w:jc w:val="center"/>
        <w:rPr>
          <w:rFonts w:ascii="GHEA Grapalat" w:hAnsi="GHEA Grapalat" w:cs="Times Armenian"/>
          <w:i/>
          <w:lang w:val="af-ZA"/>
        </w:rPr>
      </w:pPr>
    </w:p>
    <w:p w14:paraId="4D8C1077" w14:textId="77777777" w:rsidR="00AB4AE7" w:rsidRDefault="00AB4AE7" w:rsidP="003A2FEF">
      <w:pPr>
        <w:pStyle w:val="BodyText"/>
        <w:ind w:right="-7" w:firstLine="567"/>
        <w:jc w:val="center"/>
        <w:rPr>
          <w:rFonts w:ascii="GHEA Grapalat" w:hAnsi="GHEA Grapalat" w:cs="Times Armenian"/>
          <w:i/>
          <w:lang w:val="af-ZA"/>
        </w:rPr>
      </w:pPr>
    </w:p>
    <w:p w14:paraId="065F6FC5" w14:textId="399CC05A"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47F13032"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proofErr w:type="spellStart"/>
      <w:r w:rsidR="008245D1" w:rsidRPr="008245D1">
        <w:rPr>
          <w:rFonts w:ascii="GHEA Grapalat" w:hAnsi="GHEA Grapalat" w:cs="Sylfaen"/>
        </w:rPr>
        <w:t>ԵՐևԱՆ</w:t>
      </w:r>
      <w:proofErr w:type="spellEnd"/>
      <w:r w:rsidR="008245D1" w:rsidRPr="008245D1">
        <w:rPr>
          <w:rFonts w:ascii="GHEA Grapalat" w:hAnsi="GHEA Grapalat" w:cs="Sylfaen"/>
          <w:lang w:val="af-ZA"/>
        </w:rPr>
        <w:t xml:space="preserve"> </w:t>
      </w:r>
      <w:r w:rsidR="008245D1" w:rsidRPr="008245D1">
        <w:rPr>
          <w:rFonts w:ascii="GHEA Grapalat" w:hAnsi="GHEA Grapalat" w:cs="Sylfaen"/>
        </w:rPr>
        <w:t>ՔԱՂԱՔԻ</w:t>
      </w:r>
      <w:r w:rsidR="008245D1" w:rsidRPr="008245D1">
        <w:rPr>
          <w:rFonts w:ascii="GHEA Grapalat" w:hAnsi="GHEA Grapalat" w:cs="Sylfaen"/>
          <w:lang w:val="af-ZA"/>
        </w:rPr>
        <w:t xml:space="preserve"> </w:t>
      </w:r>
      <w:r w:rsidR="008245D1" w:rsidRPr="008245D1">
        <w:rPr>
          <w:rFonts w:ascii="GHEA Grapalat" w:hAnsi="GHEA Grapalat" w:cs="Sylfaen"/>
        </w:rPr>
        <w:t>ՄԱԼԱԹԻԱ</w:t>
      </w:r>
      <w:r w:rsidR="008245D1" w:rsidRPr="008245D1">
        <w:rPr>
          <w:rFonts w:ascii="GHEA Grapalat" w:hAnsi="GHEA Grapalat" w:cs="Sylfaen"/>
          <w:lang w:val="af-ZA"/>
        </w:rPr>
        <w:t>-</w:t>
      </w:r>
      <w:r w:rsidR="008245D1" w:rsidRPr="008245D1">
        <w:rPr>
          <w:rFonts w:ascii="GHEA Grapalat" w:hAnsi="GHEA Grapalat" w:cs="Sylfaen"/>
        </w:rPr>
        <w:t>ՍԵԲԱՍՏԻԱ</w:t>
      </w:r>
      <w:r w:rsidR="008245D1" w:rsidRPr="008245D1">
        <w:rPr>
          <w:rFonts w:ascii="GHEA Grapalat" w:hAnsi="GHEA Grapalat" w:cs="Sylfaen"/>
          <w:lang w:val="af-ZA"/>
        </w:rPr>
        <w:t xml:space="preserve"> </w:t>
      </w:r>
      <w:r w:rsidR="008245D1" w:rsidRPr="008245D1">
        <w:rPr>
          <w:rFonts w:ascii="GHEA Grapalat" w:hAnsi="GHEA Grapalat" w:cs="Sylfaen"/>
        </w:rPr>
        <w:t>ՎԱՐՉԱԿԱՆ</w:t>
      </w:r>
      <w:r w:rsidR="008245D1" w:rsidRPr="008245D1">
        <w:rPr>
          <w:rFonts w:ascii="GHEA Grapalat" w:hAnsi="GHEA Grapalat" w:cs="Sylfaen"/>
          <w:lang w:val="af-ZA"/>
        </w:rPr>
        <w:t xml:space="preserve"> </w:t>
      </w:r>
      <w:r w:rsidR="008245D1" w:rsidRPr="008245D1">
        <w:rPr>
          <w:rFonts w:ascii="GHEA Grapalat" w:hAnsi="GHEA Grapalat" w:cs="Sylfaen"/>
        </w:rPr>
        <w:t>ՇՐՋԱՆԻ</w:t>
      </w:r>
      <w:r w:rsidR="008245D1" w:rsidRPr="008245D1">
        <w:rPr>
          <w:rFonts w:ascii="GHEA Grapalat" w:hAnsi="GHEA Grapalat" w:cs="Sylfaen"/>
          <w:lang w:val="af-ZA"/>
        </w:rPr>
        <w:t xml:space="preserve"> </w:t>
      </w:r>
      <w:r w:rsidR="008245D1" w:rsidRPr="008245D1">
        <w:rPr>
          <w:rFonts w:ascii="GHEA Grapalat" w:hAnsi="GHEA Grapalat" w:cs="Sylfaen"/>
        </w:rPr>
        <w:t>ՏԱՐԱԾՔՈՒՄ</w:t>
      </w:r>
      <w:r w:rsidR="008245D1" w:rsidRPr="008245D1">
        <w:rPr>
          <w:rFonts w:ascii="GHEA Grapalat" w:hAnsi="GHEA Grapalat" w:cs="Sylfaen"/>
          <w:lang w:val="af-ZA"/>
        </w:rPr>
        <w:t xml:space="preserve"> </w:t>
      </w:r>
      <w:r w:rsidR="008245D1" w:rsidRPr="008245D1">
        <w:rPr>
          <w:rFonts w:ascii="GHEA Grapalat" w:hAnsi="GHEA Grapalat" w:cs="Sylfaen"/>
        </w:rPr>
        <w:t>ԲԱԿԱՅԻՆ</w:t>
      </w:r>
      <w:r w:rsidR="008245D1" w:rsidRPr="008245D1">
        <w:rPr>
          <w:rFonts w:ascii="GHEA Grapalat" w:hAnsi="GHEA Grapalat" w:cs="Sylfaen"/>
          <w:lang w:val="af-ZA"/>
        </w:rPr>
        <w:t xml:space="preserve"> </w:t>
      </w:r>
      <w:r w:rsidR="008245D1" w:rsidRPr="008245D1">
        <w:rPr>
          <w:rFonts w:ascii="GHEA Grapalat" w:hAnsi="GHEA Grapalat" w:cs="Sylfaen"/>
        </w:rPr>
        <w:t>ՏԱՐԱԾՔՆԵՐԻ</w:t>
      </w:r>
      <w:r w:rsidR="008245D1" w:rsidRPr="008245D1">
        <w:rPr>
          <w:rFonts w:ascii="GHEA Grapalat" w:hAnsi="GHEA Grapalat" w:cs="Sylfaen"/>
          <w:lang w:val="af-ZA"/>
        </w:rPr>
        <w:t xml:space="preserve"> </w:t>
      </w:r>
      <w:r w:rsidR="008245D1" w:rsidRPr="008245D1">
        <w:rPr>
          <w:rFonts w:ascii="GHEA Grapalat" w:hAnsi="GHEA Grapalat" w:cs="Sylfaen"/>
        </w:rPr>
        <w:t>և</w:t>
      </w:r>
      <w:r w:rsidR="008245D1" w:rsidRPr="008245D1">
        <w:rPr>
          <w:rFonts w:ascii="GHEA Grapalat" w:hAnsi="GHEA Grapalat" w:cs="Sylfaen"/>
          <w:lang w:val="af-ZA"/>
        </w:rPr>
        <w:t xml:space="preserve"> </w:t>
      </w:r>
      <w:r w:rsidR="008245D1" w:rsidRPr="008245D1">
        <w:rPr>
          <w:rFonts w:ascii="GHEA Grapalat" w:hAnsi="GHEA Grapalat" w:cs="Sylfaen"/>
        </w:rPr>
        <w:t>ՄԻՋԲԱԿԱՅԻՆ</w:t>
      </w:r>
      <w:r w:rsidR="008245D1" w:rsidRPr="008245D1">
        <w:rPr>
          <w:rFonts w:ascii="GHEA Grapalat" w:hAnsi="GHEA Grapalat" w:cs="Sylfaen"/>
          <w:lang w:val="af-ZA"/>
        </w:rPr>
        <w:t xml:space="preserve"> </w:t>
      </w:r>
      <w:r w:rsidR="008245D1" w:rsidRPr="008245D1">
        <w:rPr>
          <w:rFonts w:ascii="GHEA Grapalat" w:hAnsi="GHEA Grapalat" w:cs="Sylfaen"/>
        </w:rPr>
        <w:t>ՃԱՆԱՊԱՐՀՆԵՐԻ</w:t>
      </w:r>
      <w:r w:rsidR="008245D1" w:rsidRPr="008245D1">
        <w:rPr>
          <w:rFonts w:ascii="GHEA Grapalat" w:hAnsi="GHEA Grapalat" w:cs="Sylfaen"/>
          <w:lang w:val="af-ZA"/>
        </w:rPr>
        <w:t xml:space="preserve"> </w:t>
      </w:r>
      <w:r w:rsidR="008245D1" w:rsidRPr="008245D1">
        <w:rPr>
          <w:rFonts w:ascii="GHEA Grapalat" w:hAnsi="GHEA Grapalat" w:cs="Sylfaen"/>
        </w:rPr>
        <w:t>ԱՍՖԱԼՏԱՊԱՏՄԱՆ</w:t>
      </w:r>
      <w:r w:rsidR="008245D1" w:rsidRPr="008245D1">
        <w:rPr>
          <w:rFonts w:ascii="GHEA Grapalat" w:hAnsi="GHEA Grapalat" w:cs="Sylfaen"/>
          <w:lang w:val="af-ZA"/>
        </w:rPr>
        <w:t xml:space="preserve"> </w:t>
      </w:r>
      <w:r w:rsidR="008245D1" w:rsidRPr="008245D1">
        <w:rPr>
          <w:rFonts w:ascii="GHEA Grapalat" w:hAnsi="GHEA Grapalat" w:cs="Sylfaen"/>
        </w:rPr>
        <w:t>ԱՇԽԱՏԱՆՔՆԵՐԻ</w:t>
      </w:r>
      <w:r w:rsidR="008245D1" w:rsidRPr="008245D1">
        <w:rPr>
          <w:rFonts w:ascii="GHEA Grapalat" w:hAnsi="GHEA Grapalat" w:cs="Sylfaen"/>
          <w:lang w:val="af-ZA"/>
        </w:rPr>
        <w:t xml:space="preserve"> </w:t>
      </w:r>
      <w:r w:rsidR="008245D1" w:rsidRPr="008245D1">
        <w:rPr>
          <w:rFonts w:ascii="GHEA Grapalat" w:hAnsi="GHEA Grapalat" w:cs="Sylfaen"/>
        </w:rPr>
        <w:t>ՈՐԱԿԻ</w:t>
      </w:r>
      <w:r w:rsidR="008245D1" w:rsidRPr="008245D1">
        <w:rPr>
          <w:rFonts w:ascii="GHEA Grapalat" w:hAnsi="GHEA Grapalat" w:cs="Sylfaen"/>
          <w:lang w:val="af-ZA"/>
        </w:rPr>
        <w:t xml:space="preserve"> </w:t>
      </w:r>
      <w:r w:rsidR="008245D1" w:rsidRPr="008245D1">
        <w:rPr>
          <w:rFonts w:ascii="GHEA Grapalat" w:hAnsi="GHEA Grapalat" w:cs="Sylfaen"/>
        </w:rPr>
        <w:t>ՏԵԽՆԻԿԱԿԱՆ</w:t>
      </w:r>
      <w:r w:rsidR="008245D1" w:rsidRPr="008245D1">
        <w:rPr>
          <w:rFonts w:ascii="GHEA Grapalat" w:hAnsi="GHEA Grapalat" w:cs="Sylfaen"/>
          <w:lang w:val="af-ZA"/>
        </w:rPr>
        <w:t xml:space="preserve"> </w:t>
      </w:r>
      <w:r w:rsidR="008245D1" w:rsidRPr="008245D1">
        <w:rPr>
          <w:rFonts w:ascii="GHEA Grapalat" w:hAnsi="GHEA Grapalat" w:cs="Sylfaen"/>
        </w:rPr>
        <w:t>ՀՍԿՈՂՈՒԹՅԱՆ</w:t>
      </w:r>
      <w:r w:rsidR="008245D1" w:rsidRPr="008245D1">
        <w:rPr>
          <w:rFonts w:ascii="GHEA Grapalat" w:hAnsi="GHEA Grapalat" w:cs="Sylfaen"/>
          <w:lang w:val="af-ZA"/>
        </w:rPr>
        <w:t xml:space="preserve"> </w:t>
      </w:r>
      <w:r w:rsidR="008245D1" w:rsidRPr="008245D1">
        <w:rPr>
          <w:rFonts w:ascii="GHEA Grapalat" w:hAnsi="GHEA Grapalat" w:cs="Sylfaen"/>
        </w:rPr>
        <w:t>ԽՈՐՀՐԴԱՏՎԱԿԱՆ</w:t>
      </w:r>
      <w:r w:rsidR="008245D1" w:rsidRPr="008245D1">
        <w:rPr>
          <w:rFonts w:ascii="GHEA Grapalat" w:hAnsi="GHEA Grapalat" w:cs="Sylfaen"/>
          <w:lang w:val="af-ZA"/>
        </w:rPr>
        <w:t xml:space="preserve"> </w:t>
      </w:r>
      <w:r w:rsidR="008245D1" w:rsidRPr="008245D1">
        <w:rPr>
          <w:rFonts w:ascii="GHEA Grapalat" w:hAnsi="GHEA Grapalat" w:cs="Sylfaen"/>
        </w:rPr>
        <w:t>ԾԱՌԱՅՈՒԹՅՈՒՆՆԵՐԻ</w:t>
      </w:r>
      <w:r w:rsidR="008245D1" w:rsidRPr="008245D1">
        <w:rPr>
          <w:rFonts w:ascii="GHEA Grapalat" w:hAnsi="GHEA Grapalat" w:cs="Sylfaen"/>
          <w:lang w:val="af-ZA"/>
        </w:rPr>
        <w:t xml:space="preserve"> </w:t>
      </w:r>
      <w:r w:rsidR="008245D1">
        <w:rPr>
          <w:rFonts w:ascii="GHEA Grapalat" w:hAnsi="GHEA Grapalat" w:cs="Sylfaen"/>
          <w:lang w:val="af-ZA"/>
        </w:rPr>
        <w:t xml:space="preserve"> </w:t>
      </w:r>
      <w:r w:rsidRPr="009E3B64">
        <w:rPr>
          <w:rFonts w:ascii="GHEA Grapalat" w:hAnsi="GHEA Grapalat" w:cs="Sylfaen"/>
          <w:lang w:val="hy-AM"/>
        </w:rPr>
        <w:t>ՁԵՌՔԲԵՐՄԱՆ</w:t>
      </w:r>
      <w:r w:rsidRPr="00366552">
        <w:rPr>
          <w:rFonts w:ascii="GHEA Grapalat" w:hAnsi="GHEA Grapalat" w:cs="Sylfaen"/>
          <w:lang w:val="af-ZA"/>
        </w:rPr>
        <w:t xml:space="preserve"> </w:t>
      </w:r>
      <w:r w:rsidRPr="00F566BF">
        <w:rPr>
          <w:rFonts w:ascii="GHEA Grapalat" w:hAnsi="GHEA Grapalat" w:cs="Sylfaen"/>
        </w:rPr>
        <w:t>ՆՊԱՏԱԿՈՎ</w:t>
      </w:r>
      <w:r w:rsidRPr="00366552">
        <w:rPr>
          <w:rFonts w:ascii="GHEA Grapalat" w:hAnsi="GHEA Grapalat" w:cs="Sylfaen"/>
          <w:lang w:val="af-ZA"/>
        </w:rPr>
        <w:t xml:space="preserve">  </w:t>
      </w:r>
      <w:r w:rsidRPr="00F566BF">
        <w:rPr>
          <w:rFonts w:ascii="GHEA Grapalat" w:hAnsi="GHEA Grapalat" w:cs="Sylfaen"/>
        </w:rPr>
        <w:t>ՀԱՅՏԱՐԱՐՎԱԾ</w:t>
      </w:r>
      <w:r w:rsidRPr="00366552">
        <w:rPr>
          <w:rFonts w:ascii="GHEA Grapalat" w:hAnsi="GHEA Grapalat" w:cs="Sylfaen"/>
          <w:lang w:val="af-ZA"/>
        </w:rPr>
        <w:t xml:space="preserve">  </w:t>
      </w:r>
      <w:r w:rsidR="00AE330B">
        <w:rPr>
          <w:rFonts w:ascii="GHEA Grapalat" w:hAnsi="GHEA Grapalat" w:cs="Sylfaen"/>
        </w:rPr>
        <w:t>ԲԱՑ</w:t>
      </w:r>
      <w:r w:rsidR="00513CB2" w:rsidRPr="00513CB2">
        <w:rPr>
          <w:rFonts w:ascii="GHEA Grapalat" w:hAnsi="GHEA Grapalat" w:cs="Sylfaen"/>
          <w:lang w:val="af-ZA"/>
        </w:rPr>
        <w:t xml:space="preserve"> </w:t>
      </w:r>
      <w:r w:rsidR="00513CB2">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0F3BAC">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2"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3A39689D" w14:textId="4FB556CA"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8245D1" w:rsidRPr="008245D1">
        <w:rPr>
          <w:rFonts w:ascii="GHEA Grapalat" w:hAnsi="GHEA Grapalat"/>
          <w:b/>
          <w:sz w:val="20"/>
          <w:szCs w:val="20"/>
          <w:lang w:val="af-ZA"/>
        </w:rPr>
        <w:t>ԵՐևԱՆ ՔԱՂԱՔԻ ՄԱԼԱԹԻԱ-ՍԵԲԱՍՏԻԱ ՎԱՐՉԱԿԱՆ ՇՐՋԱՆԻ ՏԱՐԱԾՔՈՒՄ ԲԱԿԱՅԻՆ ՏԱՐԱԾՔՆԵՐԻ և ՄԻՋԲԱԿԱՅԻՆ ՃԱՆԱՊԱՐՀՆԵՐԻ ԱՍՖԱԼՏԱՊԱՏՄԱՆ ԱՇԽԱՏԱՆՔՆԵՐԻ ՈՐԱԿԻ ՏԵԽՆԻԿԱԿԱՆ ՀՍԿՈՂՈՒԹՅԱՆ ԽՈՐՀՐԴԱՏՎԱԿԱՆ ԾԱՌԱՅՈՒԹՅՈՒՆՆԵՐԻ</w:t>
      </w:r>
      <w:r w:rsidR="008245D1" w:rsidRPr="000F3BAC">
        <w:rPr>
          <w:rFonts w:ascii="GHEA Grapalat" w:hAnsi="GHEA Grapalat"/>
          <w:b/>
          <w:sz w:val="20"/>
          <w:szCs w:val="20"/>
          <w:lang w:val="af-ZA"/>
        </w:rPr>
        <w:t xml:space="preserve"> </w:t>
      </w:r>
      <w:r w:rsidR="008245D1" w:rsidRPr="00EC5C7F">
        <w:rPr>
          <w:rFonts w:ascii="GHEA Grapalat" w:hAnsi="GHEA Grapalat"/>
          <w:b/>
          <w:sz w:val="20"/>
          <w:szCs w:val="20"/>
          <w:lang w:val="af-ZA"/>
        </w:rPr>
        <w:t xml:space="preserve">  </w:t>
      </w:r>
      <w:r w:rsidR="008245D1">
        <w:rPr>
          <w:rFonts w:ascii="GHEA Grapalat" w:hAnsi="GHEA Grapalat"/>
          <w:b/>
          <w:sz w:val="20"/>
          <w:szCs w:val="20"/>
          <w:lang w:val="af-ZA"/>
        </w:rPr>
        <w:t xml:space="preserve"> </w:t>
      </w: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AE330B">
        <w:rPr>
          <w:rFonts w:ascii="GHEA Grapalat" w:hAnsi="GHEA Grapalat"/>
          <w:b/>
          <w:sz w:val="20"/>
          <w:szCs w:val="20"/>
          <w:lang w:val="af-ZA"/>
        </w:rPr>
        <w:t>ԲԱՑ</w:t>
      </w:r>
      <w:r w:rsidR="00513CB2">
        <w:rPr>
          <w:rFonts w:ascii="GHEA Grapalat" w:hAnsi="GHEA Grapalat"/>
          <w:b/>
          <w:sz w:val="20"/>
          <w:szCs w:val="20"/>
          <w:lang w:val="af-ZA"/>
        </w:rPr>
        <w:t xml:space="preserve">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proofErr w:type="gram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proofErr w:type="gram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63D1BE3F"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AE330B">
        <w:rPr>
          <w:rFonts w:ascii="GHEA Grapalat" w:hAnsi="GHEA Grapalat" w:cs="Sylfaen"/>
          <w:b/>
          <w:sz w:val="20"/>
        </w:rPr>
        <w:t>ԲԱՑ</w:t>
      </w:r>
      <w:r w:rsidR="00513CB2" w:rsidRPr="00513CB2">
        <w:rPr>
          <w:rFonts w:ascii="GHEA Grapalat" w:hAnsi="GHEA Grapalat" w:cs="Sylfaen"/>
          <w:b/>
          <w:sz w:val="20"/>
          <w:lang w:val="af-ZA"/>
        </w:rPr>
        <w:t xml:space="preserve"> </w:t>
      </w:r>
      <w:proofErr w:type="gramStart"/>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proofErr w:type="gramStart"/>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roofErr w:type="gramEnd"/>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proofErr w:type="gram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39181C6A"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AE330B">
        <w:rPr>
          <w:rFonts w:ascii="GHEA Grapalat" w:hAnsi="GHEA Grapalat"/>
          <w:b/>
          <w:sz w:val="20"/>
          <w:lang w:val="af-ZA"/>
        </w:rPr>
        <w:t>ԵՔ-ԲՄԽԾՁԲ-</w:t>
      </w:r>
      <w:r w:rsidR="008245D1">
        <w:rPr>
          <w:rFonts w:ascii="GHEA Grapalat" w:hAnsi="GHEA Grapalat"/>
          <w:b/>
          <w:sz w:val="20"/>
          <w:lang w:val="af-ZA"/>
        </w:rPr>
        <w:t>26/30</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proofErr w:type="gram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w:t>
      </w:r>
      <w:r w:rsidR="00AE330B">
        <w:rPr>
          <w:rFonts w:ascii="GHEA Grapalat" w:hAnsi="GHEA Grapalat" w:cs="Times Armenian"/>
          <w:sz w:val="20"/>
          <w:lang w:val="af-ZA"/>
        </w:rPr>
        <w:t>բաց</w:t>
      </w:r>
      <w:proofErr w:type="gram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77E90EBA"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1B3F20">
        <w:rPr>
          <w:rFonts w:ascii="GHEA Grapalat" w:hAnsi="GHEA Grapalat" w:cs="Sylfaen"/>
          <w:b/>
        </w:rPr>
        <w:t>anahit.amirkhanyan</w:t>
      </w:r>
      <w:r w:rsidR="00B72F86">
        <w:rPr>
          <w:rFonts w:ascii="GHEA Grapalat" w:hAnsi="GHEA Grapalat" w:cs="Sylfaen"/>
          <w:b/>
        </w:rPr>
        <w:t>@yerevan.am</w:t>
      </w:r>
      <w:r>
        <w:rPr>
          <w:rFonts w:ascii="GHEA Grapalat" w:hAnsi="GHEA Grapalat"/>
          <w:sz w:val="16"/>
          <w:szCs w:val="16"/>
          <w:lang w:val="hy-AM"/>
        </w:rPr>
        <w:t>:</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proofErr w:type="gramStart"/>
      <w:r w:rsidRPr="00F566BF">
        <w:rPr>
          <w:rFonts w:ascii="GHEA Grapalat" w:hAnsi="GHEA Grapalat" w:cs="Sylfaen"/>
          <w:szCs w:val="22"/>
        </w:rPr>
        <w:t>ՄԱՍ</w:t>
      </w:r>
      <w:r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018C337F"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proofErr w:type="gram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w:t>
      </w:r>
      <w:proofErr w:type="gramEnd"/>
      <w:r w:rsidR="00D87E7B" w:rsidRPr="004F0586">
        <w:rPr>
          <w:rFonts w:ascii="GHEA Grapalat" w:hAnsi="GHEA Grapalat" w:cs="Sylfaen"/>
          <w:i w:val="0"/>
          <w:lang w:val="hy-AM"/>
        </w:rPr>
        <w:t xml:space="preserve">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8245D1" w:rsidRPr="008245D1">
        <w:rPr>
          <w:rFonts w:ascii="GHEA Grapalat" w:hAnsi="GHEA Grapalat" w:cs="Sylfaen"/>
          <w:b/>
          <w:i w:val="0"/>
          <w:lang w:val="hy-AM"/>
        </w:rPr>
        <w:t xml:space="preserve">Երևան քաղաքի Մալաթիա-Սեբաստիա վարչական շրջանի տարածքում բակային տարածքների և միջբակային ճանապարհների ասֆալտապատման աշխատանքների որակի տեխնիկական հսկողության խորհրդատվական </w:t>
      </w:r>
      <w:proofErr w:type="gramStart"/>
      <w:r w:rsidR="008245D1" w:rsidRPr="008245D1">
        <w:rPr>
          <w:rFonts w:ascii="GHEA Grapalat" w:hAnsi="GHEA Grapalat" w:cs="Sylfaen"/>
          <w:b/>
          <w:i w:val="0"/>
          <w:lang w:val="hy-AM"/>
        </w:rPr>
        <w:t>ծառայությունների</w:t>
      </w:r>
      <w:r w:rsidR="00EC5C7F" w:rsidRPr="00EC5C7F">
        <w:rPr>
          <w:rFonts w:ascii="GHEA Grapalat" w:hAnsi="GHEA Grapalat" w:cs="Sylfaen"/>
          <w:b/>
          <w:i w:val="0"/>
          <w:lang w:val="hy-AM"/>
        </w:rPr>
        <w:t xml:space="preserve">  </w:t>
      </w:r>
      <w:r w:rsidR="00D87E7B" w:rsidRPr="00B93A1F">
        <w:rPr>
          <w:rFonts w:ascii="GHEA Grapalat" w:hAnsi="GHEA Grapalat"/>
          <w:i w:val="0"/>
          <w:lang w:val="hy-AM"/>
        </w:rPr>
        <w:t>ձեռքբերումը</w:t>
      </w:r>
      <w:proofErr w:type="gramEnd"/>
      <w:r w:rsidR="00D87E7B" w:rsidRPr="00B93A1F">
        <w:rPr>
          <w:rFonts w:ascii="GHEA Grapalat" w:hAnsi="GHEA Grapalat"/>
          <w:i w:val="0"/>
          <w:lang w:val="hy-AM"/>
        </w:rPr>
        <w:t xml:space="preserve">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7D0B50">
        <w:rPr>
          <w:rFonts w:ascii="GHEA Grapalat" w:hAnsi="GHEA Grapalat"/>
          <w:i w:val="0"/>
          <w:lang w:val="en-US"/>
        </w:rPr>
        <w:t>1</w:t>
      </w:r>
      <w:r w:rsidR="00D87E7B" w:rsidRPr="00592F17">
        <w:rPr>
          <w:rFonts w:ascii="GHEA Grapalat" w:hAnsi="GHEA Grapalat"/>
          <w:i w:val="0"/>
          <w:lang w:val="en-US"/>
        </w:rPr>
        <w:t xml:space="preserve"> </w:t>
      </w:r>
      <w:r w:rsidR="00D87E7B">
        <w:rPr>
          <w:rFonts w:ascii="GHEA Grapalat" w:hAnsi="GHEA Grapalat"/>
          <w:i w:val="0"/>
          <w:lang w:val="en-US"/>
        </w:rPr>
        <w:t>(</w:t>
      </w:r>
      <w:r w:rsidR="007D0B50">
        <w:rPr>
          <w:rFonts w:ascii="GHEA Grapalat" w:hAnsi="GHEA Grapalat"/>
          <w:i w:val="0"/>
          <w:lang w:val="hy-AM"/>
        </w:rPr>
        <w:t>մեկ</w:t>
      </w:r>
      <w:r w:rsidR="00D87E7B">
        <w:rPr>
          <w:rFonts w:ascii="GHEA Grapalat" w:hAnsi="GHEA Grapalat"/>
          <w:i w:val="0"/>
          <w:lang w:val="en-US"/>
        </w:rPr>
        <w:t xml:space="preserve">) </w:t>
      </w:r>
      <w:r w:rsidR="00D87E7B">
        <w:rPr>
          <w:rFonts w:ascii="GHEA Grapalat" w:hAnsi="GHEA Grapalat"/>
          <w:i w:val="0"/>
          <w:lang w:val="ru-RU"/>
        </w:rPr>
        <w:t>չափաբաժ</w:t>
      </w:r>
      <w:r w:rsidR="007D0B50">
        <w:rPr>
          <w:rFonts w:ascii="GHEA Grapalat" w:hAnsi="GHEA Grapalat"/>
          <w:i w:val="0"/>
          <w:lang w:val="hy-AM"/>
        </w:rPr>
        <w:t>ն</w:t>
      </w:r>
      <w:r w:rsidR="00666FC8">
        <w:rPr>
          <w:rFonts w:ascii="GHEA Grapalat" w:hAnsi="GHEA Grapalat"/>
          <w:i w:val="0"/>
          <w:lang w:val="hy-AM"/>
        </w:rPr>
        <w:t>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B802E2" w:rsidRPr="000F65C4" w14:paraId="382849A2" w14:textId="77777777" w:rsidTr="009E1D1C">
        <w:tc>
          <w:tcPr>
            <w:tcW w:w="1701" w:type="dxa"/>
            <w:vAlign w:val="center"/>
          </w:tcPr>
          <w:p w14:paraId="1CD05C68" w14:textId="77777777" w:rsidR="00B802E2" w:rsidRPr="00F566BF" w:rsidRDefault="00B802E2" w:rsidP="00B802E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0FFE4D8A" w:rsidR="00B802E2" w:rsidRPr="00D87E7B" w:rsidRDefault="008245D1" w:rsidP="007D0B50">
            <w:pPr>
              <w:pStyle w:val="BodyTextIndent2"/>
              <w:spacing w:line="240" w:lineRule="auto"/>
              <w:ind w:firstLine="0"/>
              <w:rPr>
                <w:rFonts w:ascii="GHEA Grapalat" w:hAnsi="GHEA Grapalat"/>
                <w:b/>
                <w:bCs/>
                <w:sz w:val="16"/>
              </w:rPr>
            </w:pPr>
            <w:r>
              <w:rPr>
                <w:rFonts w:ascii="GHEA Grapalat" w:hAnsi="GHEA Grapalat"/>
                <w:b/>
                <w:bCs/>
                <w:sz w:val="22"/>
                <w:szCs w:val="28"/>
                <w:lang w:val="hy-AM"/>
              </w:rPr>
              <w:t xml:space="preserve">    </w:t>
            </w:r>
            <w:r w:rsidRPr="008245D1">
              <w:rPr>
                <w:rFonts w:ascii="GHEA Grapalat" w:hAnsi="GHEA Grapalat"/>
                <w:b/>
                <w:bCs/>
                <w:sz w:val="22"/>
                <w:szCs w:val="28"/>
                <w:lang w:val="en-US"/>
              </w:rPr>
              <w:t>2</w:t>
            </w:r>
            <w:r>
              <w:rPr>
                <w:rFonts w:ascii="GHEA Grapalat" w:hAnsi="GHEA Grapalat"/>
                <w:b/>
                <w:bCs/>
                <w:sz w:val="22"/>
                <w:szCs w:val="28"/>
                <w:lang w:val="en-US"/>
              </w:rPr>
              <w:t xml:space="preserve"> </w:t>
            </w:r>
            <w:r w:rsidRPr="008245D1">
              <w:rPr>
                <w:rFonts w:ascii="GHEA Grapalat" w:hAnsi="GHEA Grapalat"/>
                <w:b/>
                <w:bCs/>
                <w:sz w:val="22"/>
                <w:szCs w:val="28"/>
                <w:lang w:val="en-US"/>
              </w:rPr>
              <w:t>783</w:t>
            </w:r>
            <w:r>
              <w:rPr>
                <w:rFonts w:ascii="GHEA Grapalat" w:hAnsi="GHEA Grapalat"/>
                <w:b/>
                <w:bCs/>
                <w:sz w:val="22"/>
                <w:szCs w:val="28"/>
                <w:lang w:val="en-US"/>
              </w:rPr>
              <w:t xml:space="preserve"> </w:t>
            </w:r>
            <w:r w:rsidRPr="008245D1">
              <w:rPr>
                <w:rFonts w:ascii="GHEA Grapalat" w:hAnsi="GHEA Grapalat"/>
                <w:b/>
                <w:bCs/>
                <w:sz w:val="22"/>
                <w:szCs w:val="28"/>
                <w:lang w:val="en-US"/>
              </w:rPr>
              <w:t xml:space="preserve">199.95 </w:t>
            </w:r>
          </w:p>
        </w:tc>
        <w:tc>
          <w:tcPr>
            <w:tcW w:w="6806" w:type="dxa"/>
            <w:vAlign w:val="center"/>
          </w:tcPr>
          <w:p w14:paraId="433DE288" w14:textId="70B774F4" w:rsidR="00B802E2" w:rsidRPr="00B802E2" w:rsidRDefault="008245D1" w:rsidP="00B802E2">
            <w:pPr>
              <w:pStyle w:val="BodyTextIndent2"/>
              <w:spacing w:line="240" w:lineRule="auto"/>
              <w:ind w:firstLine="0"/>
              <w:rPr>
                <w:rFonts w:ascii="GHEA Grapalat" w:hAnsi="GHEA Grapalat"/>
                <w:vertAlign w:val="subscript"/>
              </w:rPr>
            </w:pPr>
            <w:r w:rsidRPr="008245D1">
              <w:rPr>
                <w:rFonts w:ascii="GHEA Grapalat" w:hAnsi="GHEA Grapalat" w:cs="Calibri"/>
                <w:color w:val="000000"/>
              </w:rPr>
              <w:t>Երևան քաղաքի Մալաթիա-Սեբաստիա վարչական շրջանի տարածքում բակային տարածքների և միջբակային ճանապարհների ասֆալտապատման աշխատանքների 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gramStart"/>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proofErr w:type="gram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302F26F1" w14:textId="1BA7FF0E" w:rsidR="003B509C" w:rsidRPr="003B509C" w:rsidRDefault="003B509C" w:rsidP="003B509C">
      <w:pPr>
        <w:ind w:firstLine="567"/>
        <w:jc w:val="both"/>
        <w:rPr>
          <w:rFonts w:ascii="GHEA Grapalat" w:hAnsi="GHEA Grapalat" w:cs="Sylfaen"/>
          <w:sz w:val="20"/>
          <w:szCs w:val="20"/>
          <w:lang w:val="es-ES"/>
        </w:rPr>
      </w:pPr>
      <w:r w:rsidRPr="003833BE">
        <w:rPr>
          <w:rFonts w:ascii="GHEA Grapalat" w:hAnsi="GHEA Grapalat" w:cs="Sylfaen"/>
          <w:sz w:val="20"/>
          <w:szCs w:val="20"/>
          <w:lang w:val="es-ES"/>
        </w:rPr>
        <w:t xml:space="preserve">   7) </w:t>
      </w:r>
      <w:proofErr w:type="spellStart"/>
      <w:r w:rsidRPr="003833BE">
        <w:rPr>
          <w:rFonts w:ascii="GHEA Grapalat" w:hAnsi="GHEA Grapalat" w:cs="Sylfaen"/>
          <w:sz w:val="20"/>
          <w:szCs w:val="20"/>
          <w:lang w:val="es-ES"/>
        </w:rPr>
        <w:t>որոնք</w:t>
      </w:r>
      <w:proofErr w:type="spellEnd"/>
      <w:r w:rsidRPr="003833BE">
        <w:rPr>
          <w:rFonts w:ascii="GHEA Grapalat" w:hAnsi="GHEA Grapalat" w:cs="Sylfaen"/>
          <w:sz w:val="20"/>
          <w:szCs w:val="20"/>
          <w:lang w:val="es-ES"/>
        </w:rPr>
        <w:t xml:space="preserve"> ՀՀ </w:t>
      </w:r>
      <w:proofErr w:type="spellStart"/>
      <w:r w:rsidRPr="003833BE">
        <w:rPr>
          <w:rFonts w:ascii="GHEA Grapalat" w:hAnsi="GHEA Grapalat" w:cs="Sylfaen"/>
          <w:sz w:val="20"/>
          <w:szCs w:val="20"/>
          <w:lang w:val="es-ES"/>
        </w:rPr>
        <w:t>կառավարության</w:t>
      </w:r>
      <w:proofErr w:type="spellEnd"/>
      <w:r w:rsidRPr="003833BE">
        <w:rPr>
          <w:rFonts w:ascii="GHEA Grapalat" w:hAnsi="GHEA Grapalat" w:cs="Sylfaen"/>
          <w:sz w:val="20"/>
          <w:szCs w:val="20"/>
          <w:lang w:val="es-ES"/>
        </w:rPr>
        <w:t xml:space="preserve"> 20.06.2025թ. N 817-Ա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1-ին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ենթակետի</w:t>
      </w:r>
      <w:proofErr w:type="spellEnd"/>
      <w:r w:rsidRPr="003833BE">
        <w:rPr>
          <w:rFonts w:ascii="GHEA Grapalat" w:hAnsi="GHEA Grapalat" w:cs="Sylfaen"/>
          <w:sz w:val="20"/>
          <w:szCs w:val="20"/>
          <w:lang w:val="es-ES"/>
        </w:rPr>
        <w:t xml:space="preserve"> «զ» </w:t>
      </w:r>
      <w:proofErr w:type="spellStart"/>
      <w:r w:rsidRPr="003833BE">
        <w:rPr>
          <w:rFonts w:ascii="GHEA Grapalat" w:hAnsi="GHEA Grapalat" w:cs="Sylfaen"/>
          <w:sz w:val="20"/>
          <w:szCs w:val="20"/>
          <w:lang w:val="es-ES"/>
        </w:rPr>
        <w:t>պարբերության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վրա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գնման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գործընթացներին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չմասնակցելու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պարտավորագրերի</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հիմքով</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հայտը</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ներկայացնելու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օրվա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դրությամբ</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ներառված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են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նույն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ենթակետով</w:t>
      </w:r>
      <w:proofErr w:type="spellEnd"/>
      <w:r w:rsidRPr="003833BE">
        <w:rPr>
          <w:rFonts w:ascii="GHEA Grapalat" w:hAnsi="GHEA Grapalat" w:cs="Sylfaen"/>
          <w:sz w:val="20"/>
          <w:szCs w:val="20"/>
          <w:lang w:val="es-ES"/>
        </w:rPr>
        <w:t xml:space="preserve"> </w:t>
      </w:r>
      <w:proofErr w:type="spellStart"/>
      <w:proofErr w:type="gramStart"/>
      <w:r w:rsidRPr="003833BE">
        <w:rPr>
          <w:rFonts w:ascii="GHEA Grapalat" w:hAnsi="GHEA Grapalat" w:cs="Sylfaen"/>
          <w:sz w:val="20"/>
          <w:szCs w:val="20"/>
          <w:lang w:val="es-ES"/>
        </w:rPr>
        <w:t>նախատեսված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ցուցակում</w:t>
      </w:r>
      <w:proofErr w:type="spellEnd"/>
      <w:proofErr w:type="gramEnd"/>
      <w:r w:rsidRPr="003833BE">
        <w:rPr>
          <w:rFonts w:ascii="GHEA Grapalat" w:hAnsi="GHEA Grapalat" w:cs="Sylfaen"/>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lastRenderedPageBreak/>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27E0728B" w14:textId="77777777" w:rsidR="003B509C" w:rsidRDefault="003B509C" w:rsidP="003B509C">
      <w:pPr>
        <w:ind w:firstLine="567"/>
        <w:jc w:val="both"/>
        <w:rPr>
          <w:rFonts w:ascii="GHEA Grapalat" w:hAnsi="GHEA Grapalat" w:cs="Sylfaen"/>
          <w:sz w:val="20"/>
          <w:lang w:val="es-ES"/>
        </w:rPr>
      </w:pPr>
      <w:r w:rsidRPr="003833BE">
        <w:rPr>
          <w:rFonts w:ascii="GHEA Grapalat" w:hAnsi="GHEA Grapalat" w:cs="Sylfaen"/>
          <w:sz w:val="20"/>
          <w:lang w:val="es-ES"/>
        </w:rPr>
        <w:t xml:space="preserve">2.3 </w:t>
      </w:r>
      <w:proofErr w:type="spellStart"/>
      <w:r w:rsidRPr="003833BE">
        <w:rPr>
          <w:rFonts w:ascii="GHEA Grapalat" w:hAnsi="GHEA Grapalat" w:cs="Sylfaen"/>
          <w:sz w:val="20"/>
          <w:lang w:val="es-ES"/>
        </w:rPr>
        <w:t>Մասնակիցի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Օրենքի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հոդվածի</w:t>
      </w:r>
      <w:proofErr w:type="spellEnd"/>
      <w:r w:rsidRPr="003833BE">
        <w:rPr>
          <w:rFonts w:ascii="GHEA Grapalat" w:hAnsi="GHEA Grapalat" w:cs="Sylfaen"/>
          <w:sz w:val="20"/>
          <w:lang w:val="es-ES"/>
        </w:rPr>
        <w:t xml:space="preserve"> 1-ին </w:t>
      </w:r>
      <w:proofErr w:type="spellStart"/>
      <w:r w:rsidRPr="003833BE">
        <w:rPr>
          <w:rFonts w:ascii="GHEA Grapalat" w:hAnsi="GHEA Grapalat" w:cs="Sylfaen"/>
          <w:sz w:val="20"/>
          <w:lang w:val="es-ES"/>
        </w:rPr>
        <w:t>մասի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ինչպես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նաև</w:t>
      </w:r>
      <w:proofErr w:type="spellEnd"/>
      <w:r w:rsidRPr="003833BE">
        <w:rPr>
          <w:rFonts w:ascii="GHEA Grapalat" w:hAnsi="GHEA Grapalat" w:cs="Sylfaen"/>
          <w:sz w:val="20"/>
          <w:lang w:val="es-ES"/>
        </w:rPr>
        <w:t xml:space="preserve"> ՀՀ </w:t>
      </w:r>
      <w:proofErr w:type="spellStart"/>
      <w:r w:rsidRPr="003833BE">
        <w:rPr>
          <w:rFonts w:ascii="GHEA Grapalat" w:hAnsi="GHEA Grapalat" w:cs="Sylfaen"/>
          <w:sz w:val="20"/>
          <w:lang w:val="es-ES"/>
        </w:rPr>
        <w:t>կառավարության</w:t>
      </w:r>
      <w:proofErr w:type="spellEnd"/>
      <w:r w:rsidRPr="003833BE">
        <w:rPr>
          <w:rFonts w:ascii="GHEA Grapalat" w:hAnsi="GHEA Grapalat" w:cs="Sylfaen"/>
          <w:sz w:val="20"/>
          <w:lang w:val="es-ES"/>
        </w:rPr>
        <w:t xml:space="preserve"> 20.06.2025թ. N 817-Ա </w:t>
      </w:r>
      <w:proofErr w:type="spellStart"/>
      <w:r w:rsidRPr="003833BE">
        <w:rPr>
          <w:rFonts w:ascii="GHEA Grapalat" w:hAnsi="GHEA Grapalat" w:cs="Sylfaen"/>
          <w:sz w:val="20"/>
          <w:lang w:val="es-ES"/>
        </w:rPr>
        <w:t>որոշման</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կետի</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ենթակետով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նախատեսված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ցուցակներում</w:t>
      </w:r>
      <w:proofErr w:type="spellEnd"/>
      <w:r w:rsidRPr="003833BE">
        <w:rPr>
          <w:rFonts w:ascii="GHEA Grapalat" w:hAnsi="GHEA Grapalat" w:cs="Sylfaen"/>
          <w:sz w:val="20"/>
          <w:lang w:val="es-ES"/>
        </w:rPr>
        <w:t xml:space="preserve"> </w:t>
      </w:r>
      <w:proofErr w:type="spellStart"/>
      <w:proofErr w:type="gramStart"/>
      <w:r w:rsidRPr="003833BE">
        <w:rPr>
          <w:rFonts w:ascii="GHEA Grapalat" w:hAnsi="GHEA Grapalat" w:cs="Sylfaen"/>
          <w:sz w:val="20"/>
          <w:lang w:val="es-ES"/>
        </w:rPr>
        <w:t>ներառվելը</w:t>
      </w:r>
      <w:proofErr w:type="spellEnd"/>
      <w:r w:rsidRPr="003833BE">
        <w:rPr>
          <w:rFonts w:ascii="GHEA Grapalat" w:hAnsi="GHEA Grapalat" w:cs="Sylfaen"/>
          <w:sz w:val="20"/>
          <w:lang w:val="es-ES"/>
        </w:rPr>
        <w:t xml:space="preserve"> ,</w:t>
      </w:r>
      <w:proofErr w:type="gram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դրանցում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գտնվելու</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ժամանակահատվածում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ինքնաբերաբար</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հանգեցնում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են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վերջինիս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հետ</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փոխկապակցված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անձանց</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գնումների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գործընթացին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մասնակցության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իրավունքի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սահմանափակման</w:t>
      </w:r>
      <w:proofErr w:type="spellEnd"/>
      <w:r w:rsidRPr="003833BE">
        <w:rPr>
          <w:rFonts w:ascii="GHEA Grapalat" w:hAnsi="GHEA Grapalat" w:cs="Sylfaen"/>
          <w:sz w:val="20"/>
          <w:lang w:val="es-ES"/>
        </w:rPr>
        <w:t xml:space="preserve">: </w:t>
      </w:r>
    </w:p>
    <w:p w14:paraId="689701C8" w14:textId="77777777" w:rsidR="003B509C" w:rsidRPr="008059DB" w:rsidRDefault="003B509C" w:rsidP="003B509C">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Հայաստանի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w:t>
      </w:r>
      <w:proofErr w:type="gramStart"/>
      <w:r w:rsidRPr="008059DB">
        <w:rPr>
          <w:rFonts w:ascii="GHEA Grapalat" w:hAnsi="GHEA Grapalat" w:cs="Sylfaen"/>
          <w:b/>
          <w:bCs/>
          <w:color w:val="FF0000"/>
          <w:sz w:val="20"/>
          <w:lang w:val="es-ES"/>
        </w:rPr>
        <w:t xml:space="preserve">է,  </w:t>
      </w:r>
      <w:proofErr w:type="spellStart"/>
      <w:r w:rsidRPr="008059DB">
        <w:rPr>
          <w:rFonts w:ascii="GHEA Grapalat" w:hAnsi="GHEA Grapalat" w:cs="Sylfaen"/>
          <w:b/>
          <w:bCs/>
          <w:color w:val="FF0000"/>
          <w:sz w:val="20"/>
          <w:lang w:val="es-ES"/>
        </w:rPr>
        <w:t>համաձայն</w:t>
      </w:r>
      <w:proofErr w:type="spellEnd"/>
      <w:proofErr w:type="gram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0F65C4"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8059DB">
            <w:pPr>
              <w:ind w:firstLine="567"/>
              <w:jc w:val="both"/>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8059DB" w:rsidRDefault="00E50AB0" w:rsidP="00E50AB0">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Default="00E50AB0" w:rsidP="008059DB">
      <w:pPr>
        <w:ind w:firstLine="567"/>
        <w:jc w:val="both"/>
        <w:rPr>
          <w:rFonts w:ascii="GHEA Grapalat" w:hAnsi="GHEA Grapalat" w:cs="Sylfaen"/>
          <w:sz w:val="20"/>
          <w:lang w:val="hy-AM"/>
        </w:rPr>
      </w:pPr>
    </w:p>
    <w:p w14:paraId="6861C9DB" w14:textId="30128535"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49D5E3B5" w14:textId="77777777" w:rsidR="000F3BAC" w:rsidRPr="000F3BAC" w:rsidRDefault="000F3BAC" w:rsidP="000F3BAC">
      <w:pPr>
        <w:ind w:firstLine="567"/>
        <w:jc w:val="both"/>
        <w:rPr>
          <w:rFonts w:ascii="GHEA Grapalat" w:hAnsi="GHEA Grapalat" w:cs="Sylfaen"/>
          <w:b/>
          <w:sz w:val="20"/>
          <w:lang w:val="hy-AM"/>
        </w:rPr>
      </w:pPr>
      <w:r w:rsidRPr="000F3BAC">
        <w:rPr>
          <w:rFonts w:ascii="GHEA Grapalat" w:hAnsi="GHEA Grapalat" w:cs="Sylfaen"/>
          <w:b/>
          <w:sz w:val="20"/>
          <w:lang w:val="hy-AM"/>
        </w:rPr>
        <w:t xml:space="preserve">ա) աշխատակազմում պետք է ներգրավված լինի առնվազն թվով 1 բնակելի, հասարակական և արտադրական կառույցների ճարտարագետ տեխնիկական հսկիչ </w:t>
      </w:r>
      <w:r w:rsidRPr="000F3BAC">
        <w:rPr>
          <w:rFonts w:ascii="GHEA Grapalat" w:hAnsi="GHEA Grapalat" w:cs="Sylfaen"/>
          <w:b/>
          <w:sz w:val="20"/>
        </w:rPr>
        <w:footnoteReference w:id="1"/>
      </w:r>
      <w:r w:rsidRPr="000F3BAC">
        <w:rPr>
          <w:rFonts w:ascii="GHEA Grapalat" w:hAnsi="GHEA Grapalat" w:cs="Sylfaen"/>
          <w:b/>
          <w:sz w:val="20"/>
          <w:lang w:val="hy-AM"/>
        </w:rPr>
        <w:t>։</w:t>
      </w:r>
    </w:p>
    <w:p w14:paraId="5661321F" w14:textId="77777777" w:rsidR="00EC5C7F" w:rsidRDefault="00EC5C7F" w:rsidP="008059DB">
      <w:pPr>
        <w:ind w:firstLine="567"/>
        <w:jc w:val="both"/>
        <w:rPr>
          <w:rFonts w:ascii="GHEA Grapalat" w:hAnsi="GHEA Grapalat" w:cs="Sylfaen"/>
          <w:b/>
          <w:sz w:val="20"/>
          <w:lang w:val="hy-AM"/>
        </w:rPr>
      </w:pPr>
    </w:p>
    <w:p w14:paraId="602CC01F" w14:textId="7D5C3B70" w:rsidR="008059DB" w:rsidRPr="008059DB" w:rsidRDefault="00EC5C7F" w:rsidP="008059DB">
      <w:pPr>
        <w:ind w:firstLine="567"/>
        <w:jc w:val="both"/>
        <w:rPr>
          <w:rFonts w:ascii="GHEA Grapalat" w:hAnsi="GHEA Grapalat" w:cs="Sylfaen"/>
          <w:sz w:val="20"/>
          <w:lang w:val="hy-AM"/>
        </w:rPr>
      </w:pPr>
      <w:r w:rsidRPr="00EC5C7F">
        <w:rPr>
          <w:rFonts w:ascii="GHEA Grapalat" w:hAnsi="GHEA Grapalat" w:cs="Sylfaen"/>
          <w:b/>
          <w:sz w:val="20"/>
          <w:lang w:val="hy-AM"/>
        </w:rPr>
        <w:t xml:space="preserve"> </w:t>
      </w:r>
      <w:r w:rsidR="008059DB"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lastRenderedPageBreak/>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lastRenderedPageBreak/>
        <w:t>3</w:t>
      </w:r>
      <w:r w:rsidRPr="00271FEB">
        <w:rPr>
          <w:rFonts w:ascii="GHEA Grapalat" w:hAnsi="GHEA Grapalat"/>
          <w:b/>
          <w:sz w:val="20"/>
          <w:lang w:val="af-ZA"/>
        </w:rPr>
        <w:t xml:space="preserve">.  </w:t>
      </w:r>
      <w:proofErr w:type="gramStart"/>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proofErr w:type="gramEnd"/>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5503618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AE330B">
        <w:rPr>
          <w:rFonts w:ascii="GHEA Grapalat" w:hAnsi="GHEA Grapalat" w:cs="Sylfaen"/>
          <w:szCs w:val="24"/>
          <w:lang w:val="hy-AM"/>
        </w:rPr>
        <w:t>բաց</w:t>
      </w:r>
      <w:r w:rsidR="00096865" w:rsidRPr="00F566BF">
        <w:rPr>
          <w:rFonts w:ascii="GHEA Grapalat" w:hAnsi="GHEA Grapalat" w:cs="Sylfaen"/>
          <w:szCs w:val="24"/>
          <w:lang w:val="hy-AM"/>
        </w:rPr>
        <w:t xml:space="preserve">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34ACC943"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202</w:t>
      </w:r>
      <w:r w:rsidR="00DF71BE">
        <w:rPr>
          <w:rFonts w:ascii="GHEA Grapalat" w:hAnsi="GHEA Grapalat" w:cs="Sylfaen"/>
          <w:b/>
          <w:szCs w:val="24"/>
          <w:lang w:val="hy-AM"/>
        </w:rPr>
        <w:t>6</w:t>
      </w:r>
      <w:r w:rsidR="00477276">
        <w:rPr>
          <w:rFonts w:ascii="GHEA Grapalat" w:hAnsi="GHEA Grapalat" w:cs="Sylfaen"/>
          <w:b/>
          <w:szCs w:val="24"/>
          <w:lang w:val="hy-AM"/>
        </w:rPr>
        <w:t xml:space="preserve"> թվականի </w:t>
      </w:r>
      <w:r w:rsidR="000F65C4">
        <w:rPr>
          <w:rFonts w:ascii="GHEA Grapalat" w:hAnsi="GHEA Grapalat" w:cs="Sylfaen"/>
          <w:b/>
          <w:szCs w:val="24"/>
          <w:lang w:val="hy-AM"/>
        </w:rPr>
        <w:t>մարտի 23</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w:t>
      </w:r>
      <w:r w:rsidR="00980E82">
        <w:rPr>
          <w:rFonts w:ascii="GHEA Grapalat" w:hAnsi="GHEA Grapalat" w:cs="Sylfaen"/>
          <w:b/>
          <w:szCs w:val="24"/>
          <w:lang w:val="hy-AM"/>
        </w:rPr>
        <w:t>9:00</w:t>
      </w:r>
      <w:r w:rsidR="00477276" w:rsidRPr="00064790">
        <w:rPr>
          <w:rFonts w:ascii="GHEA Grapalat" w:hAnsi="GHEA Grapalat" w:cs="Sylfaen"/>
          <w:b/>
          <w:szCs w:val="24"/>
          <w:lang w:val="hy-AM"/>
        </w:rPr>
        <w:t>-ը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3"/>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3B065E7D"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202</w:t>
      </w:r>
      <w:r w:rsidR="00DF71BE">
        <w:rPr>
          <w:rFonts w:ascii="GHEA Grapalat" w:hAnsi="GHEA Grapalat" w:cs="Sylfaen"/>
          <w:b/>
          <w:szCs w:val="24"/>
          <w:lang w:val="hy-AM"/>
        </w:rPr>
        <w:t>6</w:t>
      </w:r>
      <w:r>
        <w:rPr>
          <w:rFonts w:ascii="GHEA Grapalat" w:hAnsi="GHEA Grapalat" w:cs="Sylfaen"/>
          <w:b/>
          <w:szCs w:val="24"/>
          <w:lang w:val="hy-AM"/>
        </w:rPr>
        <w:t xml:space="preserve"> թվականի </w:t>
      </w:r>
      <w:r w:rsidR="000F65C4">
        <w:rPr>
          <w:rFonts w:ascii="GHEA Grapalat" w:hAnsi="GHEA Grapalat" w:cs="Sylfaen"/>
          <w:b/>
          <w:szCs w:val="24"/>
          <w:lang w:val="hy-AM"/>
        </w:rPr>
        <w:t>մարտի 23</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00980E82">
        <w:rPr>
          <w:rFonts w:ascii="GHEA Grapalat" w:hAnsi="GHEA Grapalat" w:cs="Sylfaen"/>
          <w:b/>
          <w:szCs w:val="24"/>
          <w:lang w:val="hy-AM"/>
        </w:rPr>
        <w:t>9:00</w:t>
      </w:r>
      <w:r w:rsidRPr="00064790">
        <w:rPr>
          <w:rFonts w:ascii="GHEA Grapalat" w:hAnsi="GHEA Grapalat" w:cs="Sylfaen"/>
          <w:b/>
          <w:szCs w:val="24"/>
          <w:lang w:val="hy-AM"/>
        </w:rPr>
        <w:t>-</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proofErr w:type="gram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1619CDF9" w14:textId="77777777" w:rsidR="003B509C" w:rsidRDefault="003B509C" w:rsidP="003B509C">
      <w:pPr>
        <w:pStyle w:val="norm"/>
        <w:spacing w:line="240" w:lineRule="auto"/>
        <w:rPr>
          <w:rFonts w:ascii="GHEA Grapalat" w:hAnsi="GHEA Grapalat"/>
          <w:sz w:val="20"/>
          <w:lang w:val="af-ZA" w:eastAsia="x-none"/>
        </w:rPr>
      </w:pPr>
      <w:r w:rsidRPr="00EB64FD">
        <w:rPr>
          <w:rFonts w:ascii="GHEA Grapalat" w:hAnsi="GHEA Grapalat"/>
          <w:sz w:val="20"/>
          <w:lang w:val="af-ZA" w:eastAsia="x-none"/>
        </w:rPr>
        <w:t xml:space="preserve">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 </w:t>
      </w:r>
    </w:p>
    <w:p w14:paraId="76FF7E6E" w14:textId="77777777" w:rsidR="003B509C" w:rsidRDefault="003B509C" w:rsidP="003B50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EB64FD">
        <w:rPr>
          <w:rFonts w:ascii="GHEA Grapalat" w:hAnsi="GHEA Grapalat" w:cs="Sylfaen"/>
          <w:sz w:val="20"/>
          <w:szCs w:val="24"/>
          <w:lang w:val="hy-AM"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42A22BE9" w14:textId="77777777" w:rsidR="003B509C" w:rsidRPr="00EB64FD" w:rsidRDefault="003B509C" w:rsidP="003B509C">
      <w:pPr>
        <w:pStyle w:val="norm"/>
        <w:spacing w:line="240" w:lineRule="auto"/>
        <w:rPr>
          <w:rFonts w:ascii="GHEA Grapalat" w:hAnsi="GHEA Grapalat" w:cs="Sylfaen"/>
          <w:sz w:val="20"/>
          <w:szCs w:val="24"/>
          <w:lang w:val="es-ES" w:eastAsia="en-US"/>
        </w:rPr>
      </w:pPr>
      <w:r w:rsidRPr="00EB64FD">
        <w:rPr>
          <w:rFonts w:ascii="GHEA Grapalat" w:hAnsi="GHEA Grapalat" w:cs="Sylfaen"/>
          <w:sz w:val="20"/>
          <w:szCs w:val="24"/>
          <w:lang w:val="es-ES" w:eastAsia="en-US"/>
        </w:rPr>
        <w:t xml:space="preserve">8.9.1 </w:t>
      </w:r>
      <w:proofErr w:type="spellStart"/>
      <w:r w:rsidRPr="00EB64FD">
        <w:rPr>
          <w:rFonts w:ascii="GHEA Grapalat" w:hAnsi="GHEA Grapalat" w:cs="Sylfaen"/>
          <w:sz w:val="20"/>
          <w:szCs w:val="24"/>
          <w:lang w:val="es-ES" w:eastAsia="en-US"/>
        </w:rPr>
        <w:t>Այն</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դեպքում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երբ</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մինչև</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պայմանագիրը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պատվիրատուի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կողմից</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կնքվելը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պարզվում</w:t>
      </w:r>
      <w:proofErr w:type="spellEnd"/>
      <w:r w:rsidRPr="00EB64FD">
        <w:rPr>
          <w:rFonts w:ascii="GHEA Grapalat" w:hAnsi="GHEA Grapalat" w:cs="Sylfaen"/>
          <w:sz w:val="20"/>
          <w:szCs w:val="24"/>
          <w:lang w:val="es-ES" w:eastAsia="en-US"/>
        </w:rPr>
        <w:t xml:space="preserve"> է, </w:t>
      </w:r>
      <w:proofErr w:type="spellStart"/>
      <w:r w:rsidRPr="00EB64FD">
        <w:rPr>
          <w:rFonts w:ascii="GHEA Grapalat" w:hAnsi="GHEA Grapalat" w:cs="Sylfaen"/>
          <w:sz w:val="20"/>
          <w:szCs w:val="24"/>
          <w:lang w:val="es-ES" w:eastAsia="en-US"/>
        </w:rPr>
        <w:t>որ</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մասնակիցը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ներառված</w:t>
      </w:r>
      <w:proofErr w:type="spellEnd"/>
      <w:r w:rsidRPr="00EB64FD">
        <w:rPr>
          <w:rFonts w:ascii="GHEA Grapalat" w:hAnsi="GHEA Grapalat" w:cs="Sylfaen"/>
          <w:sz w:val="20"/>
          <w:szCs w:val="24"/>
          <w:lang w:val="es-ES" w:eastAsia="en-US"/>
        </w:rPr>
        <w:t xml:space="preserve"> է ՀՀ </w:t>
      </w:r>
      <w:proofErr w:type="spellStart"/>
      <w:r w:rsidRPr="00EB64FD">
        <w:rPr>
          <w:rFonts w:ascii="GHEA Grapalat" w:hAnsi="GHEA Grapalat" w:cs="Sylfaen"/>
          <w:sz w:val="20"/>
          <w:szCs w:val="24"/>
          <w:lang w:val="es-ES" w:eastAsia="en-US"/>
        </w:rPr>
        <w:t>կառավարության</w:t>
      </w:r>
      <w:proofErr w:type="spellEnd"/>
      <w:r w:rsidRPr="00EB64FD">
        <w:rPr>
          <w:rFonts w:ascii="GHEA Grapalat" w:hAnsi="GHEA Grapalat" w:cs="Sylfaen"/>
          <w:sz w:val="20"/>
          <w:szCs w:val="24"/>
          <w:lang w:val="es-ES" w:eastAsia="en-US"/>
        </w:rPr>
        <w:t xml:space="preserve"> 20.06.2025թ. N 817-Ա </w:t>
      </w:r>
      <w:proofErr w:type="spellStart"/>
      <w:r w:rsidRPr="00EB64FD">
        <w:rPr>
          <w:rFonts w:ascii="GHEA Grapalat" w:hAnsi="GHEA Grapalat" w:cs="Sylfaen"/>
          <w:sz w:val="20"/>
          <w:szCs w:val="24"/>
          <w:lang w:val="es-ES" w:eastAsia="en-US"/>
        </w:rPr>
        <w:t>որոշման</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կետի</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ենթակետով</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նախատեսված</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ցուցակում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ապա</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մասնակցի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հայտը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մերժվում</w:t>
      </w:r>
      <w:proofErr w:type="spellEnd"/>
      <w:r w:rsidRPr="00EB64FD">
        <w:rPr>
          <w:rFonts w:ascii="GHEA Grapalat" w:hAnsi="GHEA Grapalat" w:cs="Sylfaen"/>
          <w:sz w:val="20"/>
          <w:szCs w:val="24"/>
          <w:lang w:val="es-ES" w:eastAsia="en-US"/>
        </w:rPr>
        <w:t xml:space="preserve"> է:</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lastRenderedPageBreak/>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FB108B6" w14:textId="77777777" w:rsidR="003B509C" w:rsidRDefault="009A6B5D" w:rsidP="009A6B5D">
      <w:pPr>
        <w:ind w:firstLine="567"/>
        <w:jc w:val="both"/>
        <w:rPr>
          <w:rFonts w:ascii="GHEA Grapalat" w:hAnsi="GHEA Grapalat" w:cs="Sylfaen"/>
          <w:sz w:val="20"/>
          <w:lang w:val="hy-AM"/>
        </w:rPr>
      </w:pPr>
      <w:r w:rsidRPr="0008536B">
        <w:rPr>
          <w:rFonts w:ascii="GHEA Grapalat" w:hAnsi="GHEA Grapalat" w:cs="Sylfaen"/>
          <w:sz w:val="20"/>
          <w:lang w:val="hy-AM"/>
        </w:rPr>
        <w:t xml:space="preserve">Ընդ որում </w:t>
      </w:r>
    </w:p>
    <w:p w14:paraId="65A7E76F" w14:textId="77777777" w:rsidR="003B509C" w:rsidRPr="003833BE" w:rsidRDefault="003B509C" w:rsidP="003B509C">
      <w:pPr>
        <w:pStyle w:val="ListParagraph"/>
        <w:shd w:val="clear" w:color="auto" w:fill="FFFFFF"/>
        <w:ind w:left="375"/>
        <w:jc w:val="both"/>
        <w:rPr>
          <w:rFonts w:ascii="GHEA Grapalat" w:hAnsi="GHEA Grapalat" w:cs="Sylfaen"/>
          <w:sz w:val="20"/>
          <w:lang w:val="hy-AM" w:eastAsia="en-US"/>
        </w:rPr>
      </w:pPr>
      <w:r w:rsidRPr="003833BE">
        <w:rPr>
          <w:rFonts w:ascii="GHEA Grapalat" w:hAnsi="GHEA Grapalat" w:cs="Sylfaen"/>
          <w:sz w:val="20"/>
          <w:lang w:val="hy-AM" w:eastAsia="en-US"/>
        </w:rPr>
        <w:t>-եթե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75668BCD" w14:textId="77777777" w:rsidR="003B509C" w:rsidRPr="009E1D1C" w:rsidRDefault="003B509C" w:rsidP="003B509C">
      <w:pPr>
        <w:pStyle w:val="ListParagraph"/>
        <w:shd w:val="clear" w:color="auto" w:fill="FFFFFF"/>
        <w:ind w:left="375"/>
        <w:jc w:val="both"/>
        <w:rPr>
          <w:rFonts w:ascii="GHEA Grapalat" w:hAnsi="GHEA Grapalat" w:cs="Sylfaen"/>
          <w:sz w:val="20"/>
          <w:lang w:val="af-ZA"/>
        </w:rPr>
      </w:pPr>
      <w:r w:rsidRPr="003833BE">
        <w:rPr>
          <w:rFonts w:ascii="GHEA Grapalat" w:hAnsi="GHEA Grapalat" w:cs="Sylfaen"/>
          <w:sz w:val="20"/>
          <w:lang w:val="hy-AM" w:eastAsia="en-US"/>
        </w:rPr>
        <w:t>- սույն հրավերի  1-ին մասի 8.9.1  կետով նախատեսված հանգամանքը չի համարվում գնման գործընթացի շրջանակում ստանձնված պարտավորության խախտում:</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lastRenderedPageBreak/>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r w:rsidR="00081FAF">
        <w:rPr>
          <w:rFonts w:ascii="GHEA Grapalat" w:hAnsi="GHEA Grapalat" w:cs="Sylfaen"/>
          <w:lang w:val="es-ES"/>
        </w:rPr>
        <w:t>10</w:t>
      </w:r>
      <w:proofErr w:type="gram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59814A2"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00467190">
        <w:rPr>
          <w:rFonts w:ascii="GHEA Grapalat" w:hAnsi="GHEA Grapalat" w:cs="Sylfaen"/>
          <w:sz w:val="20"/>
          <w:lang w:val="hy-AM"/>
        </w:rPr>
        <w:t xml:space="preserve"> </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lastRenderedPageBreak/>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D0C5B4A"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w:t>
      </w:r>
      <w:r w:rsidR="00722393">
        <w:rPr>
          <w:rFonts w:ascii="GHEA Grapalat" w:hAnsi="GHEA Grapalat" w:cs="Sylfaen"/>
          <w:b/>
          <w:bCs/>
          <w:color w:val="FF0000"/>
          <w:sz w:val="28"/>
          <w:szCs w:val="36"/>
          <w:lang w:val="af-ZA"/>
        </w:rPr>
        <w:t>0</w:t>
      </w:r>
      <w:r w:rsidR="00360820">
        <w:rPr>
          <w:rFonts w:ascii="GHEA Grapalat" w:hAnsi="GHEA Grapalat" w:cs="Sylfaen"/>
          <w:b/>
          <w:bCs/>
          <w:color w:val="FF0000"/>
          <w:sz w:val="28"/>
          <w:szCs w:val="36"/>
          <w:lang w:val="af-ZA"/>
        </w:rPr>
        <w:t xml:space="preserve"> /</w:t>
      </w:r>
      <w:r w:rsidR="00360820">
        <w:rPr>
          <w:rFonts w:ascii="GHEA Grapalat" w:hAnsi="GHEA Grapalat" w:cs="Sylfaen"/>
          <w:b/>
          <w:bCs/>
          <w:color w:val="FF0000"/>
          <w:sz w:val="28"/>
          <w:szCs w:val="36"/>
          <w:lang w:val="hy-AM"/>
        </w:rPr>
        <w:t>տաս</w:t>
      </w:r>
      <w:r w:rsidR="00722393">
        <w:rPr>
          <w:rFonts w:ascii="GHEA Grapalat" w:hAnsi="GHEA Grapalat" w:cs="Sylfaen"/>
          <w:b/>
          <w:bCs/>
          <w:color w:val="FF0000"/>
          <w:sz w:val="28"/>
          <w:szCs w:val="36"/>
          <w:lang w:val="hy-AM"/>
        </w:rPr>
        <w:t>ը</w:t>
      </w:r>
      <w:r w:rsidR="00360820">
        <w:rPr>
          <w:rFonts w:ascii="GHEA Grapalat" w:hAnsi="GHEA Grapalat" w:cs="Sylfaen"/>
          <w:b/>
          <w:bCs/>
          <w:color w:val="FF0000"/>
          <w:sz w:val="28"/>
          <w:szCs w:val="36"/>
          <w:lang w:val="hy-AM"/>
        </w:rPr>
        <w:t>/</w:t>
      </w:r>
      <w:r w:rsidR="001E296F">
        <w:rPr>
          <w:rFonts w:ascii="GHEA Grapalat" w:hAnsi="GHEA Grapalat" w:cs="Sylfaen"/>
          <w:b/>
          <w:bCs/>
          <w:color w:val="FF0000"/>
          <w:sz w:val="28"/>
          <w:szCs w:val="36"/>
          <w:lang w:val="af-ZA"/>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lastRenderedPageBreak/>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proofErr w:type="gramStart"/>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proofErr w:type="gramEnd"/>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proofErr w:type="gramStart"/>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proofErr w:type="gramEnd"/>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5"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5"/>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proofErr w:type="gram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w:t>
      </w:r>
      <w:proofErr w:type="gramEnd"/>
      <w:r w:rsidR="00B2572B" w:rsidRPr="00F566BF">
        <w:rPr>
          <w:rFonts w:ascii="GHEA Grapalat" w:hAnsi="GHEA Grapalat" w:cs="Arial"/>
          <w:b/>
          <w:sz w:val="20"/>
          <w:lang w:val="es-ES"/>
        </w:rPr>
        <w:t xml:space="preserve"> 1</w:t>
      </w:r>
    </w:p>
    <w:p w14:paraId="6414FAF0" w14:textId="3B5BDC13"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AE330B">
        <w:rPr>
          <w:rFonts w:ascii="GHEA Grapalat" w:hAnsi="GHEA Grapalat"/>
          <w:b/>
          <w:lang w:val="es-ES"/>
        </w:rPr>
        <w:t>ԵՔ-ԲՄԽԾՁԲ-</w:t>
      </w:r>
      <w:r w:rsidR="008245D1">
        <w:rPr>
          <w:rFonts w:ascii="GHEA Grapalat" w:hAnsi="GHEA Grapalat"/>
          <w:b/>
          <w:lang w:val="es-ES"/>
        </w:rPr>
        <w:t>26/30</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0046308C" w:rsidR="00B2572B" w:rsidRPr="00F566BF" w:rsidRDefault="00AE330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50258A5C"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sidR="00AE330B">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մրցույթին 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55110DFA"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AE330B">
        <w:rPr>
          <w:rFonts w:ascii="GHEA Grapalat" w:hAnsi="GHEA Grapalat"/>
          <w:sz w:val="20"/>
          <w:szCs w:val="20"/>
          <w:lang w:val="es-ES"/>
        </w:rPr>
        <w:t>ԵՔ-ԲՄԽԾՁԲ-</w:t>
      </w:r>
      <w:r w:rsidR="008245D1">
        <w:rPr>
          <w:rFonts w:ascii="GHEA Grapalat" w:hAnsi="GHEA Grapalat"/>
          <w:sz w:val="20"/>
          <w:szCs w:val="20"/>
          <w:lang w:val="es-ES"/>
        </w:rPr>
        <w:t>26/30</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05D80468" w:rsidR="00B2572B" w:rsidRPr="00F566BF" w:rsidRDefault="00AE330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proofErr w:type="gram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proofErr w:type="gramEnd"/>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proofErr w:type="gram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0C7F5993"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AE330B">
        <w:rPr>
          <w:rFonts w:ascii="GHEA Grapalat" w:hAnsi="GHEA Grapalat" w:cs="Arial"/>
          <w:sz w:val="20"/>
          <w:szCs w:val="20"/>
          <w:lang w:val="es-ES"/>
        </w:rPr>
        <w:t>ԵՔ-ԲՄԽԾՁԲ-</w:t>
      </w:r>
      <w:r w:rsidR="008245D1">
        <w:rPr>
          <w:rFonts w:ascii="GHEA Grapalat" w:hAnsi="GHEA Grapalat" w:cs="Arial"/>
          <w:sz w:val="20"/>
          <w:szCs w:val="20"/>
          <w:lang w:val="es-ES"/>
        </w:rPr>
        <w:t>26/</w:t>
      </w:r>
      <w:proofErr w:type="gramStart"/>
      <w:r w:rsidR="008245D1">
        <w:rPr>
          <w:rFonts w:ascii="GHEA Grapalat" w:hAnsi="GHEA Grapalat" w:cs="Arial"/>
          <w:sz w:val="20"/>
          <w:szCs w:val="20"/>
          <w:lang w:val="es-ES"/>
        </w:rPr>
        <w:t>30</w:t>
      </w:r>
      <w:r w:rsidRPr="00F71502">
        <w:rPr>
          <w:rFonts w:ascii="GHEA Grapalat" w:hAnsi="GHEA Grapalat" w:cs="Arial"/>
          <w:sz w:val="20"/>
          <w:szCs w:val="20"/>
          <w:lang w:val="es-ES"/>
        </w:rPr>
        <w:t>»*</w:t>
      </w:r>
      <w:proofErr w:type="gram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6"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6"/>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5867EFF0"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AE330B">
        <w:rPr>
          <w:rFonts w:ascii="GHEA Grapalat" w:hAnsi="GHEA Grapalat" w:cs="Sylfaen"/>
          <w:sz w:val="22"/>
          <w:szCs w:val="22"/>
          <w:lang w:val="hy-AM"/>
        </w:rPr>
        <w:t>ԵՔ-ԲՄԽԾՁԲ-</w:t>
      </w:r>
      <w:r w:rsidR="008245D1">
        <w:rPr>
          <w:rFonts w:ascii="GHEA Grapalat" w:hAnsi="GHEA Grapalat" w:cs="Sylfaen"/>
          <w:sz w:val="22"/>
          <w:szCs w:val="22"/>
          <w:lang w:val="hy-AM"/>
        </w:rPr>
        <w:t>26/30</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w:t>
      </w:r>
      <w:proofErr w:type="gramStart"/>
      <w:r w:rsidR="00DB3B2E">
        <w:rPr>
          <w:rFonts w:ascii="GHEA Grapalat" w:hAnsi="GHEA Grapalat" w:cs="Arial"/>
          <w:sz w:val="20"/>
          <w:szCs w:val="20"/>
          <w:lang w:val="hy-AM"/>
        </w:rPr>
        <w:t xml:space="preserve">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proofErr w:type="gramEnd"/>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proofErr w:type="gram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7"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7"/>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32110461"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AE330B">
        <w:rPr>
          <w:rFonts w:ascii="GHEA Grapalat" w:hAnsi="GHEA Grapalat"/>
          <w:b/>
          <w:lang w:val="hy-AM"/>
        </w:rPr>
        <w:t>ԵՔ-ԲՄԽԾՁԲ-</w:t>
      </w:r>
      <w:r w:rsidR="008245D1">
        <w:rPr>
          <w:rFonts w:ascii="GHEA Grapalat" w:hAnsi="GHEA Grapalat"/>
          <w:b/>
          <w:lang w:val="hy-AM"/>
        </w:rPr>
        <w:t>26/30</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474722C2" w:rsidR="0019138A" w:rsidRPr="009A5836" w:rsidRDefault="00AE330B" w:rsidP="0019138A">
      <w:pPr>
        <w:pStyle w:val="BodyTextIndent3"/>
        <w:spacing w:line="240" w:lineRule="auto"/>
        <w:jc w:val="right"/>
        <w:rPr>
          <w:rFonts w:ascii="GHEA Grapalat" w:hAnsi="GHEA Grapalat" w:cs="Arial"/>
          <w:b/>
          <w:lang w:val="hy-AM"/>
        </w:rPr>
      </w:pPr>
      <w:r>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0F65C4"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0F65C4"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0F65C4"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0F65C4"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5D1C6D6E"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E330B">
        <w:rPr>
          <w:rFonts w:ascii="GHEA Grapalat" w:hAnsi="GHEA Grapalat"/>
          <w:b/>
          <w:lang w:val="hy-AM"/>
        </w:rPr>
        <w:t>ԵՔ-ԲՄԽԾՁԲ-</w:t>
      </w:r>
      <w:r w:rsidR="008245D1">
        <w:rPr>
          <w:rFonts w:ascii="GHEA Grapalat" w:hAnsi="GHEA Grapalat"/>
          <w:b/>
          <w:lang w:val="hy-AM"/>
        </w:rPr>
        <w:t>26/30</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092D3BAC" w:rsidR="00161442" w:rsidRDefault="00AE330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3EE4EA7A"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E330B">
        <w:rPr>
          <w:rFonts w:ascii="GHEA Grapalat" w:hAnsi="GHEA Grapalat"/>
          <w:b/>
          <w:lang w:val="hy-AM"/>
        </w:rPr>
        <w:t>ԵՔ-ԲՄԽԾՁԲ-</w:t>
      </w:r>
      <w:r w:rsidR="008245D1">
        <w:rPr>
          <w:rFonts w:ascii="GHEA Grapalat" w:hAnsi="GHEA Grapalat"/>
          <w:b/>
          <w:lang w:val="hy-AM"/>
        </w:rPr>
        <w:t>26/30</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4E7E5CA8" w:rsidR="00B2572B" w:rsidRPr="00F566BF" w:rsidRDefault="00AE330B" w:rsidP="00EF3662">
      <w:pPr>
        <w:pStyle w:val="BodyTextIndent3"/>
        <w:spacing w:line="240" w:lineRule="auto"/>
        <w:jc w:val="right"/>
        <w:rPr>
          <w:rFonts w:ascii="GHEA Grapalat" w:hAnsi="GHEA Grapalat" w:cs="Arial"/>
          <w:b/>
          <w:lang w:val="hy-AM"/>
        </w:rPr>
      </w:pPr>
      <w:r>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098511C1"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AE330B">
        <w:rPr>
          <w:rFonts w:ascii="GHEA Grapalat" w:hAnsi="GHEA Grapalat" w:cs="Arial"/>
          <w:sz w:val="20"/>
          <w:szCs w:val="20"/>
          <w:lang w:val="es-ES"/>
        </w:rPr>
        <w:t>ԵՔ-ԲՄԽԾՁԲ-</w:t>
      </w:r>
      <w:r w:rsidR="008245D1">
        <w:rPr>
          <w:rFonts w:ascii="GHEA Grapalat" w:hAnsi="GHEA Grapalat" w:cs="Arial"/>
          <w:sz w:val="20"/>
          <w:szCs w:val="20"/>
          <w:lang w:val="es-ES"/>
        </w:rPr>
        <w:t>26/</w:t>
      </w:r>
      <w:proofErr w:type="gramStart"/>
      <w:r w:rsidR="008245D1">
        <w:rPr>
          <w:rFonts w:ascii="GHEA Grapalat" w:hAnsi="GHEA Grapalat" w:cs="Arial"/>
          <w:sz w:val="20"/>
          <w:szCs w:val="20"/>
          <w:lang w:val="es-ES"/>
        </w:rPr>
        <w:t>30</w:t>
      </w:r>
      <w:r w:rsidR="00B2572B" w:rsidRPr="00F566BF">
        <w:rPr>
          <w:rFonts w:ascii="GHEA Grapalat" w:hAnsi="GHEA Grapalat" w:cs="Arial"/>
          <w:sz w:val="20"/>
          <w:szCs w:val="20"/>
          <w:lang w:val="es-ES"/>
        </w:rPr>
        <w:t>»*</w:t>
      </w:r>
      <w:proofErr w:type="gram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proofErr w:type="gram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proofErr w:type="gramEnd"/>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9" w:name="_Hlk23147299"/>
      <w:r w:rsidRPr="00F566BF">
        <w:rPr>
          <w:rFonts w:ascii="GHEA Grapalat" w:hAnsi="GHEA Grapalat" w:cs="Sylfaen"/>
          <w:vertAlign w:val="superscript"/>
          <w:lang w:val="hy-AM"/>
        </w:rPr>
        <w:t xml:space="preserve">                                                                                     մասնակցի անվանումը</w:t>
      </w:r>
    </w:p>
    <w:bookmarkEnd w:id="9"/>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79"/>
        <w:gridCol w:w="1511"/>
        <w:gridCol w:w="1417"/>
        <w:gridCol w:w="1760"/>
      </w:tblGrid>
      <w:tr w:rsidR="00CE693C" w:rsidRPr="000F65C4" w14:paraId="56402585" w14:textId="77777777" w:rsidTr="004613C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79"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11"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proofErr w:type="gram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proofErr w:type="gramEnd"/>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4613C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7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11"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B802E2" w:rsidRPr="000F65C4" w14:paraId="72447677" w14:textId="77777777" w:rsidTr="004613C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B802E2" w:rsidRPr="00F566BF" w:rsidRDefault="00B802E2" w:rsidP="00B802E2">
            <w:pPr>
              <w:jc w:val="center"/>
              <w:rPr>
                <w:rFonts w:ascii="GHEA Grapalat" w:hAnsi="GHEA Grapalat"/>
                <w:b/>
                <w:bCs/>
                <w:sz w:val="18"/>
                <w:lang w:val="es-ES"/>
              </w:rPr>
            </w:pPr>
            <w:r w:rsidRPr="00F566BF">
              <w:rPr>
                <w:rFonts w:ascii="GHEA Grapalat" w:hAnsi="GHEA Grapalat"/>
                <w:b/>
                <w:bCs/>
                <w:sz w:val="18"/>
                <w:lang w:val="es-ES"/>
              </w:rPr>
              <w:t>1</w:t>
            </w:r>
          </w:p>
        </w:tc>
        <w:tc>
          <w:tcPr>
            <w:tcW w:w="3179" w:type="dxa"/>
            <w:tcBorders>
              <w:top w:val="single" w:sz="4" w:space="0" w:color="auto"/>
              <w:left w:val="single" w:sz="4" w:space="0" w:color="auto"/>
              <w:bottom w:val="single" w:sz="4" w:space="0" w:color="auto"/>
              <w:right w:val="single" w:sz="4" w:space="0" w:color="auto"/>
            </w:tcBorders>
            <w:vAlign w:val="center"/>
          </w:tcPr>
          <w:p w14:paraId="1FD3D72C" w14:textId="1ACC579C" w:rsidR="00B802E2" w:rsidRPr="00EC5C7F" w:rsidRDefault="008245D1" w:rsidP="00B802E2">
            <w:pPr>
              <w:rPr>
                <w:rFonts w:ascii="GHEA Grapalat" w:hAnsi="GHEA Grapalat" w:cs="Calibri"/>
                <w:b/>
                <w:bCs/>
                <w:color w:val="000000"/>
                <w:sz w:val="20"/>
                <w:szCs w:val="20"/>
                <w:lang w:val="es-ES"/>
              </w:rPr>
            </w:pPr>
            <w:proofErr w:type="spellStart"/>
            <w:r w:rsidRPr="008245D1">
              <w:rPr>
                <w:rFonts w:ascii="GHEA Grapalat" w:hAnsi="GHEA Grapalat" w:cs="Calibri"/>
                <w:b/>
                <w:bCs/>
                <w:color w:val="000000"/>
                <w:sz w:val="20"/>
                <w:szCs w:val="20"/>
              </w:rPr>
              <w:t>Երևան</w:t>
            </w:r>
            <w:proofErr w:type="spellEnd"/>
            <w:r w:rsidRPr="008245D1">
              <w:rPr>
                <w:rFonts w:ascii="GHEA Grapalat" w:hAnsi="GHEA Grapalat" w:cs="Calibri"/>
                <w:b/>
                <w:bCs/>
                <w:color w:val="000000"/>
                <w:sz w:val="20"/>
                <w:szCs w:val="20"/>
                <w:lang w:val="es-ES"/>
              </w:rPr>
              <w:t xml:space="preserve"> </w:t>
            </w:r>
            <w:proofErr w:type="spellStart"/>
            <w:r w:rsidRPr="008245D1">
              <w:rPr>
                <w:rFonts w:ascii="GHEA Grapalat" w:hAnsi="GHEA Grapalat" w:cs="Calibri"/>
                <w:b/>
                <w:bCs/>
                <w:color w:val="000000"/>
                <w:sz w:val="20"/>
                <w:szCs w:val="20"/>
              </w:rPr>
              <w:t>քաղաքի</w:t>
            </w:r>
            <w:proofErr w:type="spellEnd"/>
            <w:r w:rsidRPr="008245D1">
              <w:rPr>
                <w:rFonts w:ascii="GHEA Grapalat" w:hAnsi="GHEA Grapalat" w:cs="Calibri"/>
                <w:b/>
                <w:bCs/>
                <w:color w:val="000000"/>
                <w:sz w:val="20"/>
                <w:szCs w:val="20"/>
                <w:lang w:val="es-ES"/>
              </w:rPr>
              <w:t xml:space="preserve"> </w:t>
            </w:r>
            <w:proofErr w:type="spellStart"/>
            <w:r w:rsidRPr="008245D1">
              <w:rPr>
                <w:rFonts w:ascii="GHEA Grapalat" w:hAnsi="GHEA Grapalat" w:cs="Calibri"/>
                <w:b/>
                <w:bCs/>
                <w:color w:val="000000"/>
                <w:sz w:val="20"/>
                <w:szCs w:val="20"/>
              </w:rPr>
              <w:t>Մալաթիա</w:t>
            </w:r>
            <w:proofErr w:type="spellEnd"/>
            <w:r w:rsidRPr="008245D1">
              <w:rPr>
                <w:rFonts w:ascii="GHEA Grapalat" w:hAnsi="GHEA Grapalat" w:cs="Calibri"/>
                <w:b/>
                <w:bCs/>
                <w:color w:val="000000"/>
                <w:sz w:val="20"/>
                <w:szCs w:val="20"/>
                <w:lang w:val="es-ES"/>
              </w:rPr>
              <w:t>-</w:t>
            </w:r>
            <w:proofErr w:type="spellStart"/>
            <w:r w:rsidRPr="008245D1">
              <w:rPr>
                <w:rFonts w:ascii="GHEA Grapalat" w:hAnsi="GHEA Grapalat" w:cs="Calibri"/>
                <w:b/>
                <w:bCs/>
                <w:color w:val="000000"/>
                <w:sz w:val="20"/>
                <w:szCs w:val="20"/>
              </w:rPr>
              <w:t>Սեբաստիա</w:t>
            </w:r>
            <w:proofErr w:type="spellEnd"/>
            <w:r w:rsidRPr="008245D1">
              <w:rPr>
                <w:rFonts w:ascii="GHEA Grapalat" w:hAnsi="GHEA Grapalat" w:cs="Calibri"/>
                <w:b/>
                <w:bCs/>
                <w:color w:val="000000"/>
                <w:sz w:val="20"/>
                <w:szCs w:val="20"/>
                <w:lang w:val="es-ES"/>
              </w:rPr>
              <w:t xml:space="preserve"> </w:t>
            </w:r>
            <w:proofErr w:type="spellStart"/>
            <w:r w:rsidRPr="008245D1">
              <w:rPr>
                <w:rFonts w:ascii="GHEA Grapalat" w:hAnsi="GHEA Grapalat" w:cs="Calibri"/>
                <w:b/>
                <w:bCs/>
                <w:color w:val="000000"/>
                <w:sz w:val="20"/>
                <w:szCs w:val="20"/>
              </w:rPr>
              <w:t>վարչական</w:t>
            </w:r>
            <w:proofErr w:type="spellEnd"/>
            <w:r w:rsidRPr="008245D1">
              <w:rPr>
                <w:rFonts w:ascii="GHEA Grapalat" w:hAnsi="GHEA Grapalat" w:cs="Calibri"/>
                <w:b/>
                <w:bCs/>
                <w:color w:val="000000"/>
                <w:sz w:val="20"/>
                <w:szCs w:val="20"/>
                <w:lang w:val="es-ES"/>
              </w:rPr>
              <w:t xml:space="preserve"> </w:t>
            </w:r>
            <w:proofErr w:type="spellStart"/>
            <w:r w:rsidRPr="008245D1">
              <w:rPr>
                <w:rFonts w:ascii="GHEA Grapalat" w:hAnsi="GHEA Grapalat" w:cs="Calibri"/>
                <w:b/>
                <w:bCs/>
                <w:color w:val="000000"/>
                <w:sz w:val="20"/>
                <w:szCs w:val="20"/>
              </w:rPr>
              <w:t>շրջանի</w:t>
            </w:r>
            <w:proofErr w:type="spellEnd"/>
            <w:r w:rsidRPr="008245D1">
              <w:rPr>
                <w:rFonts w:ascii="GHEA Grapalat" w:hAnsi="GHEA Grapalat" w:cs="Calibri"/>
                <w:b/>
                <w:bCs/>
                <w:color w:val="000000"/>
                <w:sz w:val="20"/>
                <w:szCs w:val="20"/>
                <w:lang w:val="es-ES"/>
              </w:rPr>
              <w:t xml:space="preserve"> </w:t>
            </w:r>
            <w:proofErr w:type="spellStart"/>
            <w:r w:rsidRPr="008245D1">
              <w:rPr>
                <w:rFonts w:ascii="GHEA Grapalat" w:hAnsi="GHEA Grapalat" w:cs="Calibri"/>
                <w:b/>
                <w:bCs/>
                <w:color w:val="000000"/>
                <w:sz w:val="20"/>
                <w:szCs w:val="20"/>
              </w:rPr>
              <w:t>տարածքում</w:t>
            </w:r>
            <w:proofErr w:type="spellEnd"/>
            <w:r w:rsidRPr="008245D1">
              <w:rPr>
                <w:rFonts w:ascii="GHEA Grapalat" w:hAnsi="GHEA Grapalat" w:cs="Calibri"/>
                <w:b/>
                <w:bCs/>
                <w:color w:val="000000"/>
                <w:sz w:val="20"/>
                <w:szCs w:val="20"/>
                <w:lang w:val="es-ES"/>
              </w:rPr>
              <w:t xml:space="preserve"> </w:t>
            </w:r>
            <w:proofErr w:type="spellStart"/>
            <w:r w:rsidRPr="008245D1">
              <w:rPr>
                <w:rFonts w:ascii="GHEA Grapalat" w:hAnsi="GHEA Grapalat" w:cs="Calibri"/>
                <w:b/>
                <w:bCs/>
                <w:color w:val="000000"/>
                <w:sz w:val="20"/>
                <w:szCs w:val="20"/>
              </w:rPr>
              <w:t>բակային</w:t>
            </w:r>
            <w:proofErr w:type="spellEnd"/>
            <w:r w:rsidRPr="008245D1">
              <w:rPr>
                <w:rFonts w:ascii="GHEA Grapalat" w:hAnsi="GHEA Grapalat" w:cs="Calibri"/>
                <w:b/>
                <w:bCs/>
                <w:color w:val="000000"/>
                <w:sz w:val="20"/>
                <w:szCs w:val="20"/>
                <w:lang w:val="es-ES"/>
              </w:rPr>
              <w:t xml:space="preserve"> </w:t>
            </w:r>
            <w:proofErr w:type="spellStart"/>
            <w:r w:rsidRPr="008245D1">
              <w:rPr>
                <w:rFonts w:ascii="GHEA Grapalat" w:hAnsi="GHEA Grapalat" w:cs="Calibri"/>
                <w:b/>
                <w:bCs/>
                <w:color w:val="000000"/>
                <w:sz w:val="20"/>
                <w:szCs w:val="20"/>
              </w:rPr>
              <w:t>տարածքների</w:t>
            </w:r>
            <w:proofErr w:type="spellEnd"/>
            <w:r w:rsidRPr="008245D1">
              <w:rPr>
                <w:rFonts w:ascii="GHEA Grapalat" w:hAnsi="GHEA Grapalat" w:cs="Calibri"/>
                <w:b/>
                <w:bCs/>
                <w:color w:val="000000"/>
                <w:sz w:val="20"/>
                <w:szCs w:val="20"/>
                <w:lang w:val="es-ES"/>
              </w:rPr>
              <w:t xml:space="preserve"> </w:t>
            </w:r>
            <w:r w:rsidRPr="008245D1">
              <w:rPr>
                <w:rFonts w:ascii="GHEA Grapalat" w:hAnsi="GHEA Grapalat" w:cs="Calibri"/>
                <w:b/>
                <w:bCs/>
                <w:color w:val="000000"/>
                <w:sz w:val="20"/>
                <w:szCs w:val="20"/>
              </w:rPr>
              <w:t>և</w:t>
            </w:r>
            <w:r w:rsidRPr="008245D1">
              <w:rPr>
                <w:rFonts w:ascii="GHEA Grapalat" w:hAnsi="GHEA Grapalat" w:cs="Calibri"/>
                <w:b/>
                <w:bCs/>
                <w:color w:val="000000"/>
                <w:sz w:val="20"/>
                <w:szCs w:val="20"/>
                <w:lang w:val="es-ES"/>
              </w:rPr>
              <w:t xml:space="preserve"> </w:t>
            </w:r>
            <w:proofErr w:type="spellStart"/>
            <w:r w:rsidRPr="008245D1">
              <w:rPr>
                <w:rFonts w:ascii="GHEA Grapalat" w:hAnsi="GHEA Grapalat" w:cs="Calibri"/>
                <w:b/>
                <w:bCs/>
                <w:color w:val="000000"/>
                <w:sz w:val="20"/>
                <w:szCs w:val="20"/>
              </w:rPr>
              <w:t>միջբակային</w:t>
            </w:r>
            <w:proofErr w:type="spellEnd"/>
            <w:r w:rsidRPr="008245D1">
              <w:rPr>
                <w:rFonts w:ascii="GHEA Grapalat" w:hAnsi="GHEA Grapalat" w:cs="Calibri"/>
                <w:b/>
                <w:bCs/>
                <w:color w:val="000000"/>
                <w:sz w:val="20"/>
                <w:szCs w:val="20"/>
                <w:lang w:val="es-ES"/>
              </w:rPr>
              <w:t xml:space="preserve"> </w:t>
            </w:r>
            <w:proofErr w:type="spellStart"/>
            <w:r w:rsidRPr="008245D1">
              <w:rPr>
                <w:rFonts w:ascii="GHEA Grapalat" w:hAnsi="GHEA Grapalat" w:cs="Calibri"/>
                <w:b/>
                <w:bCs/>
                <w:color w:val="000000"/>
                <w:sz w:val="20"/>
                <w:szCs w:val="20"/>
              </w:rPr>
              <w:t>ճանապարհների</w:t>
            </w:r>
            <w:proofErr w:type="spellEnd"/>
            <w:r w:rsidRPr="008245D1">
              <w:rPr>
                <w:rFonts w:ascii="GHEA Grapalat" w:hAnsi="GHEA Grapalat" w:cs="Calibri"/>
                <w:b/>
                <w:bCs/>
                <w:color w:val="000000"/>
                <w:sz w:val="20"/>
                <w:szCs w:val="20"/>
                <w:lang w:val="es-ES"/>
              </w:rPr>
              <w:t xml:space="preserve"> </w:t>
            </w:r>
            <w:proofErr w:type="spellStart"/>
            <w:r w:rsidRPr="008245D1">
              <w:rPr>
                <w:rFonts w:ascii="GHEA Grapalat" w:hAnsi="GHEA Grapalat" w:cs="Calibri"/>
                <w:b/>
                <w:bCs/>
                <w:color w:val="000000"/>
                <w:sz w:val="20"/>
                <w:szCs w:val="20"/>
              </w:rPr>
              <w:t>ասֆալտապատման</w:t>
            </w:r>
            <w:proofErr w:type="spellEnd"/>
            <w:r w:rsidRPr="008245D1">
              <w:rPr>
                <w:rFonts w:ascii="GHEA Grapalat" w:hAnsi="GHEA Grapalat" w:cs="Calibri"/>
                <w:b/>
                <w:bCs/>
                <w:color w:val="000000"/>
                <w:sz w:val="20"/>
                <w:szCs w:val="20"/>
                <w:lang w:val="es-ES"/>
              </w:rPr>
              <w:t xml:space="preserve"> </w:t>
            </w:r>
            <w:proofErr w:type="spellStart"/>
            <w:r w:rsidRPr="008245D1">
              <w:rPr>
                <w:rFonts w:ascii="GHEA Grapalat" w:hAnsi="GHEA Grapalat" w:cs="Calibri"/>
                <w:b/>
                <w:bCs/>
                <w:color w:val="000000"/>
                <w:sz w:val="20"/>
                <w:szCs w:val="20"/>
              </w:rPr>
              <w:t>աշխատանքների</w:t>
            </w:r>
            <w:proofErr w:type="spellEnd"/>
            <w:r w:rsidRPr="008245D1">
              <w:rPr>
                <w:rFonts w:ascii="GHEA Grapalat" w:hAnsi="GHEA Grapalat" w:cs="Calibri"/>
                <w:b/>
                <w:bCs/>
                <w:color w:val="000000"/>
                <w:sz w:val="20"/>
                <w:szCs w:val="20"/>
                <w:lang w:val="es-ES"/>
              </w:rPr>
              <w:t xml:space="preserve"> </w:t>
            </w:r>
            <w:proofErr w:type="spellStart"/>
            <w:r w:rsidRPr="008245D1">
              <w:rPr>
                <w:rFonts w:ascii="GHEA Grapalat" w:hAnsi="GHEA Grapalat" w:cs="Calibri"/>
                <w:b/>
                <w:bCs/>
                <w:color w:val="000000"/>
                <w:sz w:val="20"/>
                <w:szCs w:val="20"/>
              </w:rPr>
              <w:t>որակի</w:t>
            </w:r>
            <w:proofErr w:type="spellEnd"/>
            <w:r w:rsidRPr="008245D1">
              <w:rPr>
                <w:rFonts w:ascii="GHEA Grapalat" w:hAnsi="GHEA Grapalat" w:cs="Calibri"/>
                <w:b/>
                <w:bCs/>
                <w:color w:val="000000"/>
                <w:sz w:val="20"/>
                <w:szCs w:val="20"/>
                <w:lang w:val="es-ES"/>
              </w:rPr>
              <w:t xml:space="preserve"> </w:t>
            </w:r>
            <w:proofErr w:type="spellStart"/>
            <w:r w:rsidRPr="008245D1">
              <w:rPr>
                <w:rFonts w:ascii="GHEA Grapalat" w:hAnsi="GHEA Grapalat" w:cs="Calibri"/>
                <w:b/>
                <w:bCs/>
                <w:color w:val="000000"/>
                <w:sz w:val="20"/>
                <w:szCs w:val="20"/>
              </w:rPr>
              <w:t>տեխնիկական</w:t>
            </w:r>
            <w:proofErr w:type="spellEnd"/>
            <w:r w:rsidRPr="008245D1">
              <w:rPr>
                <w:rFonts w:ascii="GHEA Grapalat" w:hAnsi="GHEA Grapalat" w:cs="Calibri"/>
                <w:b/>
                <w:bCs/>
                <w:color w:val="000000"/>
                <w:sz w:val="20"/>
                <w:szCs w:val="20"/>
                <w:lang w:val="es-ES"/>
              </w:rPr>
              <w:t xml:space="preserve"> </w:t>
            </w:r>
            <w:proofErr w:type="spellStart"/>
            <w:r w:rsidRPr="008245D1">
              <w:rPr>
                <w:rFonts w:ascii="GHEA Grapalat" w:hAnsi="GHEA Grapalat" w:cs="Calibri"/>
                <w:b/>
                <w:bCs/>
                <w:color w:val="000000"/>
                <w:sz w:val="20"/>
                <w:szCs w:val="20"/>
              </w:rPr>
              <w:t>հսկողության</w:t>
            </w:r>
            <w:proofErr w:type="spellEnd"/>
            <w:r w:rsidRPr="008245D1">
              <w:rPr>
                <w:rFonts w:ascii="GHEA Grapalat" w:hAnsi="GHEA Grapalat" w:cs="Calibri"/>
                <w:b/>
                <w:bCs/>
                <w:color w:val="000000"/>
                <w:sz w:val="20"/>
                <w:szCs w:val="20"/>
                <w:lang w:val="es-ES"/>
              </w:rPr>
              <w:t xml:space="preserve"> </w:t>
            </w:r>
            <w:proofErr w:type="spellStart"/>
            <w:r w:rsidRPr="008245D1">
              <w:rPr>
                <w:rFonts w:ascii="GHEA Grapalat" w:hAnsi="GHEA Grapalat" w:cs="Calibri"/>
                <w:b/>
                <w:bCs/>
                <w:color w:val="000000"/>
                <w:sz w:val="20"/>
                <w:szCs w:val="20"/>
              </w:rPr>
              <w:t>խորհրդատվական</w:t>
            </w:r>
            <w:proofErr w:type="spellEnd"/>
            <w:r w:rsidRPr="008245D1">
              <w:rPr>
                <w:rFonts w:ascii="GHEA Grapalat" w:hAnsi="GHEA Grapalat" w:cs="Calibri"/>
                <w:b/>
                <w:bCs/>
                <w:color w:val="000000"/>
                <w:sz w:val="20"/>
                <w:szCs w:val="20"/>
                <w:lang w:val="es-ES"/>
              </w:rPr>
              <w:t xml:space="preserve"> </w:t>
            </w:r>
            <w:proofErr w:type="spellStart"/>
            <w:r w:rsidRPr="008245D1">
              <w:rPr>
                <w:rFonts w:ascii="GHEA Grapalat" w:hAnsi="GHEA Grapalat" w:cs="Calibri"/>
                <w:b/>
                <w:bCs/>
                <w:color w:val="000000"/>
                <w:sz w:val="20"/>
                <w:szCs w:val="20"/>
              </w:rPr>
              <w:t>ծառայություններ</w:t>
            </w:r>
            <w:proofErr w:type="spellEnd"/>
          </w:p>
        </w:tc>
        <w:tc>
          <w:tcPr>
            <w:tcW w:w="1511" w:type="dxa"/>
            <w:tcBorders>
              <w:top w:val="single" w:sz="4" w:space="0" w:color="auto"/>
              <w:left w:val="single" w:sz="4" w:space="0" w:color="auto"/>
              <w:bottom w:val="single" w:sz="4" w:space="0" w:color="auto"/>
              <w:right w:val="single" w:sz="4" w:space="0" w:color="auto"/>
            </w:tcBorders>
          </w:tcPr>
          <w:p w14:paraId="1CF27047" w14:textId="77777777" w:rsidR="00B802E2" w:rsidRPr="00F566BF" w:rsidRDefault="00B802E2" w:rsidP="00B802E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B802E2" w:rsidRPr="00F566BF" w:rsidRDefault="00B802E2" w:rsidP="00B802E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B802E2" w:rsidRPr="00F566BF" w:rsidRDefault="00B802E2" w:rsidP="00B802E2">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0FFCEAD6"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E330B">
        <w:rPr>
          <w:rFonts w:ascii="GHEA Grapalat" w:hAnsi="GHEA Grapalat"/>
          <w:b/>
          <w:lang w:val="hy-AM"/>
        </w:rPr>
        <w:t>ԵՔ-ԲՄԽԾՁԲ-</w:t>
      </w:r>
      <w:r w:rsidR="008245D1">
        <w:rPr>
          <w:rFonts w:ascii="GHEA Grapalat" w:hAnsi="GHEA Grapalat"/>
          <w:b/>
          <w:lang w:val="hy-AM"/>
        </w:rPr>
        <w:t>26/30</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1A9799AA" w:rsidR="00091EBC" w:rsidRPr="00F566BF" w:rsidRDefault="00AE330B"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1683B853"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3" w:history="1">
        <w:r w:rsidR="001B3F20">
          <w:rPr>
            <w:rStyle w:val="Hyperlink"/>
            <w:rFonts w:ascii="GHEA Grapalat" w:hAnsi="GHEA Grapalat"/>
            <w:sz w:val="20"/>
            <w:szCs w:val="20"/>
            <w:lang w:val="hy-AM"/>
          </w:rPr>
          <w:t>anahit.amirkhanyan</w:t>
        </w:r>
        <w:r w:rsidR="00B72F86">
          <w:rPr>
            <w:rStyle w:val="Hyperlink"/>
            <w:rFonts w:ascii="GHEA Grapalat" w:hAnsi="GHEA Grapalat"/>
            <w:sz w:val="20"/>
            <w:szCs w:val="20"/>
            <w:lang w:val="hy-AM"/>
          </w:rPr>
          <w:t>@yerevan.am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7EB5A58" w14:textId="70401C32" w:rsidR="00F15AC0" w:rsidRPr="004613C8" w:rsidRDefault="00334B2F" w:rsidP="004613C8">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r w:rsidR="00071D1C" w:rsidRPr="00D66974">
        <w:rPr>
          <w:rFonts w:ascii="GHEA Grapalat" w:hAnsi="GHEA Grapalat" w:cs="Sylfaen"/>
          <w:b/>
          <w:lang w:val="hy-AM"/>
        </w:rPr>
        <w:lastRenderedPageBreak/>
        <w:t xml:space="preserve">Հավելված </w:t>
      </w:r>
      <w:r w:rsidR="00F15AC0" w:rsidRPr="00D66974">
        <w:rPr>
          <w:rFonts w:ascii="GHEA Grapalat" w:hAnsi="GHEA Grapalat" w:cs="Sylfaen"/>
          <w:b/>
          <w:lang w:val="hy-AM"/>
        </w:rPr>
        <w:t>6</w:t>
      </w:r>
    </w:p>
    <w:p w14:paraId="1AF5CED8" w14:textId="7DE0AA82"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AE330B">
        <w:rPr>
          <w:rFonts w:ascii="GHEA Grapalat" w:hAnsi="GHEA Grapalat" w:cs="Sylfaen"/>
          <w:b/>
          <w:lang w:val="hy-AM"/>
        </w:rPr>
        <w:t>ԵՔ-ԲՄԽԾՁԲ-</w:t>
      </w:r>
      <w:r w:rsidR="008245D1">
        <w:rPr>
          <w:rFonts w:ascii="GHEA Grapalat" w:hAnsi="GHEA Grapalat" w:cs="Sylfaen"/>
          <w:b/>
          <w:lang w:val="hy-AM"/>
        </w:rPr>
        <w:t>26/30</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1772FFE7" w:rsidR="00071D1C" w:rsidRDefault="00AE330B"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071D1C" w:rsidRPr="00D66974">
        <w:rPr>
          <w:rFonts w:ascii="GHEA Grapalat" w:hAnsi="GHEA Grapalat" w:cs="Sylfaen"/>
          <w:b/>
          <w:lang w:val="hy-AM"/>
        </w:rPr>
        <w:t xml:space="preserve">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2.4 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4164901B"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0F3BAC">
        <w:rPr>
          <w:rFonts w:ascii="GHEA Grapalat" w:hAnsi="GHEA Grapalat" w:cs="Sylfaen"/>
          <w:b/>
          <w:bCs/>
          <w:sz w:val="20"/>
          <w:szCs w:val="20"/>
          <w:u w:val="single"/>
          <w:lang w:val="hy-AM"/>
        </w:rPr>
        <w:t>20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F7B182D" w14:textId="2574321F" w:rsidR="007678FA" w:rsidRPr="00D66974" w:rsidRDefault="007575F9" w:rsidP="007575F9">
      <w:pPr>
        <w:ind w:left="720"/>
        <w:jc w:val="both"/>
        <w:rPr>
          <w:rFonts w:ascii="GHEA Grapalat" w:hAnsi="GHEA Grapalat" w:cs="Sylfaen"/>
          <w:b/>
          <w:sz w:val="20"/>
          <w:lang w:val="hy-AM"/>
        </w:rPr>
      </w:pPr>
      <w:r>
        <w:rPr>
          <w:rFonts w:ascii="GHEA Grapalat" w:hAnsi="GHEA Grapalat" w:cs="Sylfaen"/>
          <w:b/>
          <w:sz w:val="20"/>
          <w:lang w:val="hy-AM"/>
        </w:rPr>
        <w:t>5.</w:t>
      </w:r>
      <w:r w:rsidR="007678FA"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E8EB3F5"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8245D1">
        <w:rPr>
          <w:rFonts w:ascii="GHEA Grapalat" w:hAnsi="GHEA Grapalat" w:cs="Sylfaen"/>
          <w:b/>
          <w:bCs/>
          <w:sz w:val="20"/>
          <w:lang w:val="hy-AM"/>
        </w:rPr>
        <w:t>3</w:t>
      </w:r>
      <w:r w:rsidRPr="00E50AB0">
        <w:rPr>
          <w:rFonts w:ascii="GHEA Grapalat" w:hAnsi="GHEA Grapalat" w:cs="Sylfaen"/>
          <w:b/>
          <w:bCs/>
          <w:sz w:val="20"/>
          <w:lang w:val="hy-AM"/>
        </w:rPr>
        <w:t xml:space="preserve"> (</w:t>
      </w:r>
      <w:r w:rsidR="008245D1">
        <w:rPr>
          <w:rFonts w:ascii="GHEA Grapalat" w:hAnsi="GHEA Grapalat" w:cs="Sylfaen"/>
          <w:b/>
          <w:bCs/>
          <w:sz w:val="20"/>
          <w:lang w:val="hy-AM"/>
        </w:rPr>
        <w:t>երեք</w:t>
      </w:r>
      <w:r w:rsidRPr="00E50AB0">
        <w:rPr>
          <w:rFonts w:ascii="GHEA Grapalat" w:hAnsi="GHEA Grapalat" w:cs="Sylfaen"/>
          <w:b/>
          <w:bCs/>
          <w:sz w:val="20"/>
          <w:lang w:val="hy-AM"/>
        </w:rPr>
        <w:t>)</w:t>
      </w:r>
      <w:r w:rsidRPr="00D66974">
        <w:rPr>
          <w:rFonts w:ascii="GHEA Grapalat" w:hAnsi="GHEA Grapalat" w:cs="Sylfaen"/>
          <w:sz w:val="20"/>
          <w:lang w:val="hy-AM"/>
        </w:rPr>
        <w:t xml:space="preserve"> 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0A90CB1C" w:rsidR="00AC12AD" w:rsidRPr="00D66974" w:rsidRDefault="007678FA" w:rsidP="007575F9">
      <w:pPr>
        <w:ind w:firstLine="709"/>
        <w:jc w:val="both"/>
        <w:rPr>
          <w:rFonts w:ascii="GHEA Grapalat" w:hAnsi="GHEA Grapalat" w:cs="Sylfaen"/>
          <w:sz w:val="20"/>
          <w:lang w:val="hy-AM"/>
        </w:rPr>
      </w:pPr>
      <w:r w:rsidRPr="00D66974">
        <w:rPr>
          <w:rFonts w:ascii="GHEA Grapalat" w:hAnsi="GHEA Grapalat"/>
          <w:sz w:val="20"/>
          <w:lang w:val="hy-AM"/>
        </w:rPr>
        <w:t xml:space="preserve"> </w:t>
      </w:r>
      <w:r w:rsidR="00AC12AD"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722393" w:rsidRPr="00722393">
        <w:rPr>
          <w:rFonts w:ascii="GHEA Grapalat" w:hAnsi="GHEA Grapalat" w:cs="Sylfaen"/>
          <w:b/>
          <w:bCs/>
          <w:sz w:val="20"/>
          <w:lang w:val="hy-AM"/>
        </w:rPr>
        <w:t>0,</w:t>
      </w:r>
      <w:r w:rsidR="00EC5C7F">
        <w:rPr>
          <w:rFonts w:ascii="GHEA Grapalat" w:hAnsi="GHEA Grapalat" w:cs="Sylfaen"/>
          <w:b/>
          <w:bCs/>
          <w:sz w:val="20"/>
          <w:lang w:val="hy-AM"/>
        </w:rPr>
        <w:t>18</w:t>
      </w:r>
      <w:r w:rsidR="00722393" w:rsidRPr="00722393">
        <w:rPr>
          <w:rFonts w:ascii="GHEA Grapalat" w:hAnsi="GHEA Grapalat" w:cs="Sylfaen"/>
          <w:b/>
          <w:bCs/>
          <w:sz w:val="20"/>
          <w:lang w:val="hy-AM"/>
        </w:rPr>
        <w:t xml:space="preserve"> (զրո ամբողջ </w:t>
      </w:r>
      <w:r w:rsidR="00EC5C7F">
        <w:rPr>
          <w:rFonts w:ascii="GHEA Grapalat" w:hAnsi="GHEA Grapalat" w:cs="Sylfaen"/>
          <w:b/>
          <w:bCs/>
          <w:sz w:val="20"/>
          <w:lang w:val="hy-AM"/>
        </w:rPr>
        <w:t>տասնութ</w:t>
      </w:r>
      <w:r w:rsidR="00722393" w:rsidRPr="00722393">
        <w:rPr>
          <w:rFonts w:ascii="GHEA Grapalat" w:hAnsi="GHEA Grapalat" w:cs="Sylfaen"/>
          <w:b/>
          <w:bCs/>
          <w:sz w:val="20"/>
          <w:lang w:val="hy-AM"/>
        </w:rPr>
        <w:t xml:space="preserve"> հարյուրերորդական)</w:t>
      </w:r>
      <w:r w:rsidR="00AC12AD" w:rsidRPr="00D66974">
        <w:rPr>
          <w:rFonts w:ascii="GHEA Grapalat" w:hAnsi="GHEA Grapalat" w:cs="Sylfaen"/>
          <w:sz w:val="20"/>
          <w:lang w:val="hy-AM"/>
        </w:rPr>
        <w:t xml:space="preserve">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 xml:space="preserve">չվճարված գումարի </w:t>
      </w:r>
      <w:bookmarkStart w:id="10" w:name="_Hlk198635675"/>
      <w:r w:rsidRPr="00D66974">
        <w:rPr>
          <w:rFonts w:ascii="GHEA Grapalat" w:hAnsi="GHEA Grapalat" w:cs="Sylfaen"/>
          <w:sz w:val="20"/>
          <w:lang w:val="hy-AM"/>
        </w:rPr>
        <w:t>0,05 (զրո ամբողջ հինգ հարյուրերորդական)</w:t>
      </w:r>
      <w:bookmarkEnd w:id="10"/>
      <w:r w:rsidRPr="00D66974">
        <w:rPr>
          <w:rFonts w:ascii="GHEA Grapalat" w:hAnsi="GHEA Grapalat" w:cs="Sylfaen"/>
          <w:sz w:val="20"/>
          <w:lang w:val="hy-AM"/>
        </w:rPr>
        <w:t xml:space="preserve">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4335"/>
        <w:gridCol w:w="4274"/>
      </w:tblGrid>
      <w:tr w:rsidR="000F3BAC" w:rsidRPr="00F26A71" w14:paraId="6D7FF1A9" w14:textId="77777777" w:rsidTr="000F3BAC">
        <w:trPr>
          <w:jc w:val="center"/>
        </w:trPr>
        <w:tc>
          <w:tcPr>
            <w:tcW w:w="607" w:type="dxa"/>
            <w:tcBorders>
              <w:top w:val="single" w:sz="4" w:space="0" w:color="000000"/>
              <w:left w:val="single" w:sz="4" w:space="0" w:color="000000"/>
              <w:bottom w:val="single" w:sz="4" w:space="0" w:color="000000"/>
              <w:right w:val="single" w:sz="4" w:space="0" w:color="000000"/>
            </w:tcBorders>
            <w:hideMark/>
          </w:tcPr>
          <w:p w14:paraId="20B37556"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ru-RU"/>
              </w:rPr>
              <w:t>N</w:t>
            </w:r>
          </w:p>
        </w:tc>
        <w:tc>
          <w:tcPr>
            <w:tcW w:w="4335" w:type="dxa"/>
            <w:tcBorders>
              <w:top w:val="single" w:sz="4" w:space="0" w:color="000000"/>
              <w:left w:val="single" w:sz="4" w:space="0" w:color="000000"/>
              <w:bottom w:val="single" w:sz="4" w:space="0" w:color="000000"/>
              <w:right w:val="single" w:sz="4" w:space="0" w:color="000000"/>
            </w:tcBorders>
            <w:hideMark/>
          </w:tcPr>
          <w:p w14:paraId="1FA92A01"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Խախտումը</w:t>
            </w:r>
          </w:p>
        </w:tc>
        <w:tc>
          <w:tcPr>
            <w:tcW w:w="4274" w:type="dxa"/>
            <w:tcBorders>
              <w:top w:val="single" w:sz="4" w:space="0" w:color="000000"/>
              <w:left w:val="single" w:sz="4" w:space="0" w:color="000000"/>
              <w:bottom w:val="single" w:sz="4" w:space="0" w:color="000000"/>
              <w:right w:val="single" w:sz="4" w:space="0" w:color="000000"/>
            </w:tcBorders>
            <w:hideMark/>
          </w:tcPr>
          <w:p w14:paraId="37BD1FF6"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Պատասխանատվությունը</w:t>
            </w:r>
          </w:p>
        </w:tc>
      </w:tr>
      <w:tr w:rsidR="000F3BAC" w:rsidRPr="00F26A71" w14:paraId="68FAFEE6" w14:textId="77777777" w:rsidTr="000F3BAC">
        <w:trPr>
          <w:trHeight w:val="575"/>
          <w:jc w:val="center"/>
        </w:trPr>
        <w:tc>
          <w:tcPr>
            <w:tcW w:w="607" w:type="dxa"/>
            <w:tcBorders>
              <w:top w:val="single" w:sz="4" w:space="0" w:color="000000"/>
              <w:left w:val="single" w:sz="4" w:space="0" w:color="000000"/>
              <w:bottom w:val="single" w:sz="4" w:space="0" w:color="000000"/>
              <w:right w:val="single" w:sz="4" w:space="0" w:color="000000"/>
            </w:tcBorders>
            <w:hideMark/>
          </w:tcPr>
          <w:p w14:paraId="6066E3AB"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1</w:t>
            </w:r>
          </w:p>
        </w:tc>
        <w:tc>
          <w:tcPr>
            <w:tcW w:w="4335" w:type="dxa"/>
            <w:tcBorders>
              <w:top w:val="single" w:sz="4" w:space="0" w:color="000000"/>
              <w:left w:val="single" w:sz="4" w:space="0" w:color="000000"/>
              <w:bottom w:val="single" w:sz="4" w:space="0" w:color="000000"/>
              <w:right w:val="single" w:sz="4" w:space="0" w:color="000000"/>
            </w:tcBorders>
            <w:hideMark/>
          </w:tcPr>
          <w:p w14:paraId="6638F9F3"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Շինարարական հրապարակի պատշաճ կազմակերպումը, կահավորումը չկատարելը</w:t>
            </w:r>
          </w:p>
        </w:tc>
        <w:tc>
          <w:tcPr>
            <w:tcW w:w="4274" w:type="dxa"/>
            <w:tcBorders>
              <w:top w:val="single" w:sz="4" w:space="0" w:color="000000"/>
              <w:left w:val="single" w:sz="4" w:space="0" w:color="000000"/>
              <w:bottom w:val="single" w:sz="4" w:space="0" w:color="000000"/>
              <w:right w:val="single" w:sz="4" w:space="0" w:color="000000"/>
            </w:tcBorders>
            <w:hideMark/>
          </w:tcPr>
          <w:p w14:paraId="32D9CF85"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Տուգանք – պայմանագրային գնի 0.5% չափով</w:t>
            </w:r>
          </w:p>
        </w:tc>
      </w:tr>
      <w:tr w:rsidR="000F3BAC" w:rsidRPr="00F26A71" w14:paraId="54B29071" w14:textId="77777777" w:rsidTr="000F3BAC">
        <w:trPr>
          <w:jc w:val="center"/>
        </w:trPr>
        <w:tc>
          <w:tcPr>
            <w:tcW w:w="607" w:type="dxa"/>
            <w:tcBorders>
              <w:top w:val="single" w:sz="4" w:space="0" w:color="000000"/>
              <w:left w:val="single" w:sz="4" w:space="0" w:color="000000"/>
              <w:bottom w:val="single" w:sz="4" w:space="0" w:color="000000"/>
              <w:right w:val="single" w:sz="4" w:space="0" w:color="000000"/>
            </w:tcBorders>
            <w:hideMark/>
          </w:tcPr>
          <w:p w14:paraId="0011B8BE"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2</w:t>
            </w:r>
          </w:p>
        </w:tc>
        <w:tc>
          <w:tcPr>
            <w:tcW w:w="4335" w:type="dxa"/>
            <w:tcBorders>
              <w:top w:val="single" w:sz="4" w:space="0" w:color="000000"/>
              <w:left w:val="single" w:sz="4" w:space="0" w:color="000000"/>
              <w:bottom w:val="single" w:sz="4" w:space="0" w:color="000000"/>
              <w:right w:val="single" w:sz="4" w:space="0" w:color="000000"/>
            </w:tcBorders>
            <w:hideMark/>
          </w:tcPr>
          <w:p w14:paraId="42E8F5D0"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ru-RU"/>
              </w:rPr>
              <w:t>Տ</w:t>
            </w:r>
            <w:r w:rsidRPr="00F26A71">
              <w:rPr>
                <w:rFonts w:ascii="GHEA Grapalat" w:eastAsia="MS Mincho" w:hAnsi="GHEA Grapalat" w:cs="MS Mincho"/>
                <w:spacing w:val="-10"/>
                <w:sz w:val="20"/>
                <w:szCs w:val="20"/>
                <w:lang w:val="hy-AM"/>
              </w:rPr>
              <w:t>եխնիկական անվտանգությա</w:t>
            </w:r>
            <w:r w:rsidRPr="00F26A71">
              <w:rPr>
                <w:rFonts w:ascii="GHEA Grapalat" w:eastAsia="MS Mincho" w:hAnsi="GHEA Grapalat" w:cs="MS Mincho"/>
                <w:spacing w:val="-10"/>
                <w:sz w:val="20"/>
                <w:szCs w:val="20"/>
                <w:lang w:val="ru-RU"/>
              </w:rPr>
              <w:t xml:space="preserve">ն </w:t>
            </w:r>
            <w:r w:rsidRPr="00F26A71">
              <w:rPr>
                <w:rFonts w:ascii="GHEA Grapalat" w:eastAsia="MS Mincho" w:hAnsi="GHEA Grapalat" w:cs="MS Mincho"/>
                <w:spacing w:val="-10"/>
                <w:sz w:val="20"/>
                <w:szCs w:val="20"/>
                <w:lang w:val="hy-AM"/>
              </w:rPr>
              <w:t>նորմերի չպահպան</w:t>
            </w:r>
            <w:r w:rsidRPr="00F26A71">
              <w:rPr>
                <w:rFonts w:ascii="GHEA Grapalat" w:eastAsia="MS Mincho" w:hAnsi="GHEA Grapalat" w:cs="MS Mincho"/>
                <w:spacing w:val="-10"/>
                <w:sz w:val="20"/>
                <w:szCs w:val="20"/>
                <w:lang w:val="ru-RU"/>
              </w:rPr>
              <w:t>ելը</w:t>
            </w:r>
          </w:p>
        </w:tc>
        <w:tc>
          <w:tcPr>
            <w:tcW w:w="4274" w:type="dxa"/>
            <w:tcBorders>
              <w:top w:val="single" w:sz="4" w:space="0" w:color="000000"/>
              <w:left w:val="single" w:sz="4" w:space="0" w:color="000000"/>
              <w:bottom w:val="single" w:sz="4" w:space="0" w:color="000000"/>
              <w:right w:val="single" w:sz="4" w:space="0" w:color="000000"/>
            </w:tcBorders>
            <w:hideMark/>
          </w:tcPr>
          <w:p w14:paraId="7E2B0D85"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Տուգանք – պայմանագրային գնի 0.5% չափով</w:t>
            </w:r>
          </w:p>
        </w:tc>
      </w:tr>
      <w:tr w:rsidR="000F3BAC" w:rsidRPr="00F26A71" w14:paraId="5C7EC7D5" w14:textId="77777777" w:rsidTr="000F3BAC">
        <w:trPr>
          <w:jc w:val="center"/>
        </w:trPr>
        <w:tc>
          <w:tcPr>
            <w:tcW w:w="607" w:type="dxa"/>
            <w:tcBorders>
              <w:top w:val="single" w:sz="4" w:space="0" w:color="000000"/>
              <w:left w:val="single" w:sz="4" w:space="0" w:color="000000"/>
              <w:bottom w:val="single" w:sz="4" w:space="0" w:color="000000"/>
              <w:right w:val="single" w:sz="4" w:space="0" w:color="000000"/>
            </w:tcBorders>
            <w:hideMark/>
          </w:tcPr>
          <w:p w14:paraId="615C12E5"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3</w:t>
            </w:r>
          </w:p>
        </w:tc>
        <w:tc>
          <w:tcPr>
            <w:tcW w:w="4335" w:type="dxa"/>
            <w:tcBorders>
              <w:top w:val="single" w:sz="4" w:space="0" w:color="000000"/>
              <w:left w:val="single" w:sz="4" w:space="0" w:color="000000"/>
              <w:bottom w:val="single" w:sz="4" w:space="0" w:color="000000"/>
              <w:right w:val="single" w:sz="4" w:space="0" w:color="000000"/>
            </w:tcBorders>
            <w:hideMark/>
          </w:tcPr>
          <w:p w14:paraId="244DBED9"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Սանիտարահիգիենիկ և  բնապահպանական նորմերի չպահպանելը</w:t>
            </w:r>
          </w:p>
        </w:tc>
        <w:tc>
          <w:tcPr>
            <w:tcW w:w="4274" w:type="dxa"/>
            <w:tcBorders>
              <w:top w:val="single" w:sz="4" w:space="0" w:color="000000"/>
              <w:left w:val="single" w:sz="4" w:space="0" w:color="000000"/>
              <w:bottom w:val="single" w:sz="4" w:space="0" w:color="000000"/>
              <w:right w:val="single" w:sz="4" w:space="0" w:color="000000"/>
            </w:tcBorders>
            <w:hideMark/>
          </w:tcPr>
          <w:p w14:paraId="559F54A3"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Տուգանք – պայմանագրային գնի 0.5% չափով</w:t>
            </w:r>
          </w:p>
        </w:tc>
      </w:tr>
    </w:tbl>
    <w:p w14:paraId="077B3547" w14:textId="77777777" w:rsidR="00F9495C" w:rsidRPr="00D66974" w:rsidRDefault="00F9495C" w:rsidP="000F3BAC">
      <w:pPr>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06C8C51" w14:textId="77777777" w:rsidR="003B509C" w:rsidRPr="003833BE" w:rsidRDefault="003B509C" w:rsidP="003B509C">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p>
    <w:p w14:paraId="1F4FDB37" w14:textId="77777777" w:rsidR="003B509C" w:rsidRDefault="003B509C" w:rsidP="003B509C">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 </w:t>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lastRenderedPageBreak/>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8"/>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Default="007678FA" w:rsidP="00CD0CC7">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F5E6657" w14:textId="2842D916" w:rsidR="001B2244" w:rsidRPr="00D66974" w:rsidRDefault="00E12D78" w:rsidP="007678FA">
      <w:pPr>
        <w:ind w:firstLine="567"/>
        <w:jc w:val="both"/>
        <w:rPr>
          <w:rFonts w:ascii="GHEA Grapalat" w:hAnsi="GHEA Grapalat"/>
          <w:sz w:val="20"/>
          <w:szCs w:val="20"/>
          <w:vertAlign w:val="superscript"/>
          <w:lang w:val="hy-AM" w:eastAsia="ru-RU"/>
        </w:rPr>
      </w:pPr>
      <w:r w:rsidRPr="00E12D78">
        <w:rPr>
          <w:rFonts w:ascii="GHEA Grapalat" w:hAnsi="GHEA Grapalat"/>
          <w:bCs/>
          <w:sz w:val="20"/>
          <w:szCs w:val="20"/>
          <w:lang w:val="hy-AM" w:eastAsia="ru-RU"/>
        </w:rPr>
        <w:lastRenderedPageBreak/>
        <w:t>7.16</w:t>
      </w:r>
      <w:r w:rsidR="001B2244">
        <w:rPr>
          <w:rFonts w:ascii="GHEA Grapalat" w:hAnsi="GHEA Grapalat"/>
          <w:b/>
          <w:sz w:val="20"/>
          <w:szCs w:val="20"/>
          <w:lang w:val="hy-AM" w:eastAsia="ru-RU"/>
        </w:rPr>
        <w:t xml:space="preserve"> </w:t>
      </w:r>
      <w:r w:rsidR="001B2244" w:rsidRPr="006F24D1">
        <w:rPr>
          <w:rFonts w:ascii="GHEA Grapalat" w:hAnsi="GHEA Grapalat"/>
          <w:sz w:val="20"/>
          <w:szCs w:val="20"/>
          <w:lang w:val="hy-AM" w:eastAsia="ru-RU"/>
        </w:rPr>
        <w:t>Պ</w:t>
      </w:r>
      <w:r w:rsidR="001B2244" w:rsidRPr="006F24D1">
        <w:rPr>
          <w:rFonts w:ascii="GHEA Grapalat" w:hAnsi="GHEA Grapalat" w:cs="Sylfaen"/>
          <w:sz w:val="20"/>
          <w:szCs w:val="20"/>
          <w:lang w:val="pt-BR"/>
        </w:rPr>
        <w:t>այմանագրով</w:t>
      </w:r>
      <w:r w:rsidR="001B2244" w:rsidRPr="006F24D1">
        <w:rPr>
          <w:rFonts w:ascii="GHEA Grapalat" w:hAnsi="GHEA Grapalat" w:cs="Sylfaen"/>
          <w:sz w:val="20"/>
          <w:szCs w:val="20"/>
          <w:lang w:val="hy-AM"/>
        </w:rPr>
        <w:t xml:space="preserve"> նախատեսված</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Պատվիրատուի</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իրավունքներն</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ու</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պարտականությունները ՀՀ օրենսդրությամբ սահմանված կարգով</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իրականացնում</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է</w:t>
      </w:r>
      <w:r w:rsidR="001B2244" w:rsidRPr="00925240">
        <w:rPr>
          <w:rFonts w:ascii="GHEA Grapalat" w:hAnsi="GHEA Grapalat" w:cs="Sylfaen"/>
          <w:b/>
          <w:sz w:val="20"/>
          <w:szCs w:val="20"/>
          <w:lang w:val="hy-AM"/>
        </w:rPr>
        <w:t xml:space="preserve"> </w:t>
      </w:r>
      <w:r w:rsidR="00722393" w:rsidRPr="00722393">
        <w:rPr>
          <w:rFonts w:ascii="GHEA Grapalat" w:hAnsi="GHEA Grapalat" w:cs="Sylfaen"/>
          <w:b/>
          <w:sz w:val="20"/>
          <w:lang w:val="hy-AM"/>
        </w:rPr>
        <w:t>Երևան</w:t>
      </w:r>
      <w:r>
        <w:rPr>
          <w:rFonts w:ascii="GHEA Grapalat" w:hAnsi="GHEA Grapalat" w:cs="Sylfaen"/>
          <w:b/>
          <w:sz w:val="20"/>
          <w:lang w:val="hy-AM"/>
        </w:rPr>
        <w:t xml:space="preserve"> քաղաքի </w:t>
      </w:r>
      <w:r w:rsidR="008245D1">
        <w:rPr>
          <w:rFonts w:ascii="GHEA Grapalat" w:hAnsi="GHEA Grapalat" w:cs="Sylfaen"/>
          <w:b/>
          <w:sz w:val="20"/>
          <w:lang w:val="hy-AM"/>
        </w:rPr>
        <w:t>Մալաթիա-Սեբաստիա</w:t>
      </w:r>
      <w:r>
        <w:rPr>
          <w:rFonts w:ascii="GHEA Grapalat" w:hAnsi="GHEA Grapalat" w:cs="Sylfaen"/>
          <w:b/>
          <w:sz w:val="20"/>
          <w:lang w:val="hy-AM"/>
        </w:rPr>
        <w:t xml:space="preserve"> վարչական շրջանի ղեկավարի աշխատակազմը:</w:t>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CA1EAA">
      <w:pPr>
        <w:autoSpaceDE w:val="0"/>
        <w:autoSpaceDN w:val="0"/>
        <w:adjustRightInd w:val="0"/>
        <w:jc w:val="center"/>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3B260FBF" w14:textId="392A5EB9" w:rsidR="00513CB2" w:rsidRPr="00F566BF" w:rsidRDefault="00513CB2" w:rsidP="00CA1EAA">
      <w:pPr>
        <w:rPr>
          <w:rFonts w:ascii="GHEA Grapalat" w:hAnsi="GHEA Grapalat"/>
          <w:sz w:val="20"/>
          <w:lang w:val="hy-AM"/>
        </w:rPr>
      </w:pP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05AE27CA"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w:t>
      </w:r>
      <w:r w:rsidR="00E12D78">
        <w:rPr>
          <w:rFonts w:ascii="GHEA Grapalat" w:hAnsi="GHEA Grapalat"/>
          <w:i/>
          <w:sz w:val="18"/>
          <w:lang w:val="hy-AM"/>
        </w:rPr>
        <w:t>6</w:t>
      </w:r>
      <w:r w:rsidRPr="00F566BF">
        <w:rPr>
          <w:rFonts w:ascii="GHEA Grapalat" w:hAnsi="GHEA Grapalat"/>
          <w:i/>
          <w:sz w:val="18"/>
          <w:lang w:val="hy-AM"/>
        </w:rPr>
        <w:t xml:space="preserve">  թ. կնքված </w:t>
      </w:r>
    </w:p>
    <w:p w14:paraId="5307A71E" w14:textId="52C8630D"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sidR="00AE330B">
        <w:rPr>
          <w:rFonts w:ascii="GHEA Grapalat" w:hAnsi="GHEA Grapalat"/>
          <w:i/>
          <w:sz w:val="18"/>
          <w:lang w:val="hy-AM"/>
        </w:rPr>
        <w:t>ԵՔ-ԲՄԽԾՁԲ-</w:t>
      </w:r>
      <w:r w:rsidR="008245D1">
        <w:rPr>
          <w:rFonts w:ascii="GHEA Grapalat" w:hAnsi="GHEA Grapalat"/>
          <w:i/>
          <w:sz w:val="18"/>
          <w:lang w:val="hy-AM"/>
        </w:rPr>
        <w:t>26/30</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33B7A99B" w14:textId="77777777" w:rsidR="00E12D78" w:rsidRDefault="00513CB2" w:rsidP="00E12D78">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0D1A2CBE" w14:textId="0C026191" w:rsidR="00E12D78" w:rsidRDefault="008245D1" w:rsidP="008245D1">
      <w:pPr>
        <w:jc w:val="center"/>
        <w:rPr>
          <w:rFonts w:ascii="GHEA Grapalat" w:hAnsi="GHEA Grapalat"/>
          <w:sz w:val="20"/>
          <w:lang w:val="hy-AM"/>
        </w:rPr>
      </w:pPr>
      <w:r w:rsidRPr="008245D1">
        <w:rPr>
          <w:rFonts w:ascii="GHEA Grapalat" w:hAnsi="GHEA Grapalat"/>
          <w:b/>
          <w:i/>
          <w:sz w:val="20"/>
          <w:lang w:val="hy-AM"/>
        </w:rPr>
        <w:t xml:space="preserve">Երևան քաղաքի Մալաթիա-Սեբաստիա վարչական շրջանի տարածքում բակային տարածքների և միջբակային ճանապարհների ասֆալտապատման </w:t>
      </w:r>
      <w:r>
        <w:rPr>
          <w:rFonts w:ascii="GHEA Grapalat" w:hAnsi="GHEA Grapalat"/>
          <w:b/>
          <w:i/>
          <w:sz w:val="20"/>
          <w:lang w:val="hy-AM"/>
        </w:rPr>
        <w:t xml:space="preserve">   </w:t>
      </w:r>
      <w:r w:rsidRPr="008245D1">
        <w:rPr>
          <w:rFonts w:ascii="GHEA Grapalat" w:hAnsi="GHEA Grapalat"/>
          <w:b/>
          <w:i/>
          <w:sz w:val="20"/>
          <w:lang w:val="hy-AM"/>
        </w:rPr>
        <w:t>աշխատանքների որակի տեխնիկական հսկողության խորհրդատվական ծառայություններ</w:t>
      </w:r>
    </w:p>
    <w:p w14:paraId="68DD8B6C" w14:textId="663B5434" w:rsidR="00513CB2" w:rsidRPr="00E12D78" w:rsidRDefault="00513CB2" w:rsidP="00E12D78">
      <w:pPr>
        <w:jc w:val="right"/>
        <w:rPr>
          <w:rFonts w:ascii="GHEA Grapalat" w:hAnsi="GHEA Grapalat"/>
          <w:sz w:val="20"/>
          <w:lang w:val="hy-AM"/>
        </w:rPr>
      </w:pPr>
      <w:r w:rsidRPr="00F566BF">
        <w:rPr>
          <w:rFonts w:ascii="GHEA Grapalat" w:hAnsi="GHEA Grapalat"/>
          <w:sz w:val="20"/>
          <w:lang w:val="hy-AM"/>
        </w:rPr>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813CD0">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8245D1" w:rsidRPr="000F65C4" w14:paraId="42BDB399" w14:textId="77777777" w:rsidTr="00C1345C">
        <w:trPr>
          <w:trHeight w:val="246"/>
        </w:trPr>
        <w:tc>
          <w:tcPr>
            <w:tcW w:w="607" w:type="dxa"/>
            <w:vAlign w:val="center"/>
          </w:tcPr>
          <w:p w14:paraId="5594818A" w14:textId="77777777" w:rsidR="008245D1" w:rsidRDefault="008245D1" w:rsidP="008245D1">
            <w:pPr>
              <w:jc w:val="center"/>
              <w:rPr>
                <w:rFonts w:ascii="GHEA Grapalat" w:hAnsi="GHEA Grapalat"/>
                <w:sz w:val="20"/>
                <w:lang w:val="hy-AM"/>
              </w:rPr>
            </w:pPr>
          </w:p>
          <w:p w14:paraId="0016D260" w14:textId="77777777" w:rsidR="008245D1" w:rsidRDefault="008245D1" w:rsidP="008245D1">
            <w:pPr>
              <w:jc w:val="center"/>
              <w:rPr>
                <w:rFonts w:ascii="GHEA Grapalat" w:hAnsi="GHEA Grapalat"/>
                <w:sz w:val="20"/>
                <w:lang w:val="hy-AM"/>
              </w:rPr>
            </w:pPr>
          </w:p>
          <w:p w14:paraId="125DEC0B" w14:textId="77777777" w:rsidR="008245D1" w:rsidRDefault="008245D1" w:rsidP="008245D1">
            <w:pPr>
              <w:jc w:val="center"/>
              <w:rPr>
                <w:rFonts w:ascii="GHEA Grapalat" w:hAnsi="GHEA Grapalat"/>
                <w:sz w:val="20"/>
                <w:lang w:val="hy-AM"/>
              </w:rPr>
            </w:pPr>
          </w:p>
          <w:p w14:paraId="69E1F170" w14:textId="77777777" w:rsidR="008245D1" w:rsidRDefault="008245D1" w:rsidP="008245D1">
            <w:pPr>
              <w:jc w:val="center"/>
              <w:rPr>
                <w:rFonts w:ascii="GHEA Grapalat" w:hAnsi="GHEA Grapalat"/>
                <w:sz w:val="20"/>
                <w:lang w:val="hy-AM"/>
              </w:rPr>
            </w:pPr>
          </w:p>
          <w:p w14:paraId="1C2455A1" w14:textId="77777777" w:rsidR="008245D1" w:rsidRDefault="008245D1" w:rsidP="008245D1">
            <w:pPr>
              <w:jc w:val="center"/>
              <w:rPr>
                <w:rFonts w:ascii="GHEA Grapalat" w:hAnsi="GHEA Grapalat"/>
                <w:sz w:val="20"/>
                <w:lang w:val="hy-AM"/>
              </w:rPr>
            </w:pPr>
          </w:p>
          <w:p w14:paraId="48AD110D" w14:textId="77777777" w:rsidR="008245D1" w:rsidRDefault="008245D1" w:rsidP="008245D1">
            <w:pPr>
              <w:jc w:val="center"/>
              <w:rPr>
                <w:rFonts w:ascii="GHEA Grapalat" w:hAnsi="GHEA Grapalat"/>
                <w:sz w:val="20"/>
                <w:lang w:val="hy-AM"/>
              </w:rPr>
            </w:pPr>
          </w:p>
          <w:p w14:paraId="28F17BB0" w14:textId="77777777" w:rsidR="008245D1" w:rsidRDefault="008245D1" w:rsidP="008245D1">
            <w:pPr>
              <w:jc w:val="center"/>
              <w:rPr>
                <w:rFonts w:ascii="GHEA Grapalat" w:hAnsi="GHEA Grapalat"/>
                <w:sz w:val="20"/>
                <w:lang w:val="hy-AM"/>
              </w:rPr>
            </w:pPr>
          </w:p>
          <w:p w14:paraId="3E304B1C" w14:textId="32740BB2" w:rsidR="008245D1" w:rsidRDefault="008245D1" w:rsidP="008245D1">
            <w:pPr>
              <w:jc w:val="center"/>
              <w:rPr>
                <w:rFonts w:ascii="GHEA Grapalat" w:hAnsi="GHEA Grapalat"/>
                <w:sz w:val="20"/>
                <w:lang w:val="hy-AM"/>
              </w:rPr>
            </w:pPr>
            <w:r>
              <w:rPr>
                <w:rFonts w:ascii="GHEA Grapalat" w:hAnsi="GHEA Grapalat"/>
                <w:sz w:val="20"/>
                <w:lang w:val="hy-AM"/>
              </w:rPr>
              <w:t>1</w:t>
            </w:r>
          </w:p>
          <w:p w14:paraId="67DD88EF" w14:textId="77777777" w:rsidR="008245D1" w:rsidRDefault="008245D1" w:rsidP="008245D1">
            <w:pPr>
              <w:jc w:val="center"/>
              <w:rPr>
                <w:rFonts w:ascii="GHEA Grapalat" w:hAnsi="GHEA Grapalat"/>
                <w:sz w:val="20"/>
                <w:lang w:val="hy-AM"/>
              </w:rPr>
            </w:pPr>
          </w:p>
          <w:p w14:paraId="490B828C" w14:textId="77777777" w:rsidR="008245D1" w:rsidRDefault="008245D1" w:rsidP="008245D1">
            <w:pPr>
              <w:jc w:val="center"/>
              <w:rPr>
                <w:rFonts w:ascii="GHEA Grapalat" w:hAnsi="GHEA Grapalat"/>
                <w:sz w:val="20"/>
                <w:lang w:val="hy-AM"/>
              </w:rPr>
            </w:pPr>
          </w:p>
          <w:p w14:paraId="54AD2686" w14:textId="77777777" w:rsidR="008245D1" w:rsidRDefault="008245D1" w:rsidP="008245D1">
            <w:pPr>
              <w:jc w:val="center"/>
              <w:rPr>
                <w:rFonts w:ascii="GHEA Grapalat" w:hAnsi="GHEA Grapalat"/>
                <w:sz w:val="20"/>
                <w:lang w:val="hy-AM"/>
              </w:rPr>
            </w:pPr>
          </w:p>
          <w:p w14:paraId="05BF3CBB" w14:textId="77777777" w:rsidR="008245D1" w:rsidRDefault="008245D1" w:rsidP="008245D1">
            <w:pPr>
              <w:jc w:val="center"/>
              <w:rPr>
                <w:rFonts w:ascii="GHEA Grapalat" w:hAnsi="GHEA Grapalat"/>
                <w:sz w:val="20"/>
                <w:lang w:val="hy-AM"/>
              </w:rPr>
            </w:pPr>
          </w:p>
          <w:p w14:paraId="7C9BCA1F" w14:textId="77777777" w:rsidR="008245D1" w:rsidRDefault="008245D1" w:rsidP="008245D1">
            <w:pPr>
              <w:jc w:val="center"/>
              <w:rPr>
                <w:rFonts w:ascii="GHEA Grapalat" w:hAnsi="GHEA Grapalat"/>
                <w:sz w:val="20"/>
                <w:lang w:val="hy-AM"/>
              </w:rPr>
            </w:pPr>
          </w:p>
          <w:p w14:paraId="1E53FF2C" w14:textId="77777777" w:rsidR="008245D1" w:rsidRDefault="008245D1" w:rsidP="008245D1">
            <w:pPr>
              <w:jc w:val="center"/>
              <w:rPr>
                <w:rFonts w:ascii="GHEA Grapalat" w:hAnsi="GHEA Grapalat"/>
                <w:sz w:val="20"/>
                <w:lang w:val="hy-AM"/>
              </w:rPr>
            </w:pPr>
          </w:p>
          <w:p w14:paraId="6336AE00" w14:textId="77777777" w:rsidR="008245D1" w:rsidRDefault="008245D1" w:rsidP="008245D1">
            <w:pPr>
              <w:jc w:val="center"/>
              <w:rPr>
                <w:rFonts w:ascii="GHEA Grapalat" w:hAnsi="GHEA Grapalat"/>
                <w:sz w:val="20"/>
                <w:lang w:val="hy-AM"/>
              </w:rPr>
            </w:pPr>
          </w:p>
          <w:p w14:paraId="729CC149" w14:textId="77777777" w:rsidR="008245D1" w:rsidRDefault="008245D1" w:rsidP="008245D1">
            <w:pPr>
              <w:jc w:val="center"/>
              <w:rPr>
                <w:rFonts w:ascii="GHEA Grapalat" w:hAnsi="GHEA Grapalat"/>
                <w:sz w:val="20"/>
                <w:lang w:val="hy-AM"/>
              </w:rPr>
            </w:pPr>
          </w:p>
          <w:p w14:paraId="3498A026" w14:textId="77777777" w:rsidR="008245D1" w:rsidRDefault="008245D1" w:rsidP="008245D1">
            <w:pPr>
              <w:jc w:val="center"/>
              <w:rPr>
                <w:rFonts w:ascii="GHEA Grapalat" w:hAnsi="GHEA Grapalat"/>
                <w:sz w:val="20"/>
                <w:lang w:val="hy-AM"/>
              </w:rPr>
            </w:pPr>
          </w:p>
          <w:p w14:paraId="091B3CE8" w14:textId="77777777" w:rsidR="008245D1" w:rsidRDefault="008245D1" w:rsidP="008245D1">
            <w:pPr>
              <w:jc w:val="center"/>
              <w:rPr>
                <w:rFonts w:ascii="GHEA Grapalat" w:hAnsi="GHEA Grapalat"/>
                <w:sz w:val="20"/>
                <w:lang w:val="hy-AM"/>
              </w:rPr>
            </w:pPr>
          </w:p>
          <w:p w14:paraId="0F275F7A" w14:textId="77777777" w:rsidR="008245D1" w:rsidRDefault="008245D1" w:rsidP="008245D1">
            <w:pPr>
              <w:jc w:val="center"/>
              <w:rPr>
                <w:rFonts w:ascii="GHEA Grapalat" w:hAnsi="GHEA Grapalat"/>
                <w:sz w:val="20"/>
                <w:lang w:val="hy-AM"/>
              </w:rPr>
            </w:pPr>
          </w:p>
          <w:p w14:paraId="66BB29C7" w14:textId="77777777" w:rsidR="008245D1" w:rsidRDefault="008245D1" w:rsidP="008245D1">
            <w:pPr>
              <w:jc w:val="center"/>
              <w:rPr>
                <w:rFonts w:ascii="GHEA Grapalat" w:hAnsi="GHEA Grapalat"/>
                <w:sz w:val="20"/>
                <w:lang w:val="hy-AM"/>
              </w:rPr>
            </w:pPr>
          </w:p>
          <w:p w14:paraId="4206D553" w14:textId="77777777" w:rsidR="008245D1" w:rsidRDefault="008245D1" w:rsidP="008245D1">
            <w:pPr>
              <w:jc w:val="center"/>
              <w:rPr>
                <w:rFonts w:ascii="GHEA Grapalat" w:hAnsi="GHEA Grapalat"/>
                <w:sz w:val="20"/>
                <w:lang w:val="hy-AM"/>
              </w:rPr>
            </w:pPr>
          </w:p>
          <w:p w14:paraId="043DC846" w14:textId="77777777" w:rsidR="008245D1" w:rsidRDefault="008245D1" w:rsidP="008245D1">
            <w:pPr>
              <w:jc w:val="center"/>
              <w:rPr>
                <w:rFonts w:ascii="GHEA Grapalat" w:hAnsi="GHEA Grapalat"/>
                <w:sz w:val="20"/>
                <w:lang w:val="hy-AM"/>
              </w:rPr>
            </w:pPr>
          </w:p>
          <w:p w14:paraId="0CE60DF5" w14:textId="77777777" w:rsidR="008245D1" w:rsidRDefault="008245D1" w:rsidP="008245D1">
            <w:pPr>
              <w:jc w:val="center"/>
              <w:rPr>
                <w:rFonts w:ascii="GHEA Grapalat" w:hAnsi="GHEA Grapalat"/>
                <w:sz w:val="20"/>
                <w:lang w:val="hy-AM"/>
              </w:rPr>
            </w:pPr>
          </w:p>
          <w:p w14:paraId="7CF6B821" w14:textId="77777777" w:rsidR="008245D1" w:rsidRDefault="008245D1" w:rsidP="008245D1">
            <w:pPr>
              <w:jc w:val="center"/>
              <w:rPr>
                <w:rFonts w:ascii="GHEA Grapalat" w:hAnsi="GHEA Grapalat"/>
                <w:sz w:val="20"/>
                <w:lang w:val="hy-AM"/>
              </w:rPr>
            </w:pPr>
          </w:p>
          <w:p w14:paraId="23F723DD" w14:textId="77777777" w:rsidR="008245D1" w:rsidRDefault="008245D1" w:rsidP="008245D1">
            <w:pPr>
              <w:jc w:val="center"/>
              <w:rPr>
                <w:rFonts w:ascii="GHEA Grapalat" w:hAnsi="GHEA Grapalat"/>
                <w:sz w:val="20"/>
                <w:lang w:val="hy-AM"/>
              </w:rPr>
            </w:pPr>
          </w:p>
          <w:p w14:paraId="18CFFA55" w14:textId="77777777" w:rsidR="008245D1" w:rsidRDefault="008245D1" w:rsidP="008245D1">
            <w:pPr>
              <w:jc w:val="center"/>
              <w:rPr>
                <w:rFonts w:ascii="GHEA Grapalat" w:hAnsi="GHEA Grapalat"/>
                <w:sz w:val="20"/>
                <w:lang w:val="hy-AM"/>
              </w:rPr>
            </w:pPr>
          </w:p>
          <w:p w14:paraId="4642D553" w14:textId="77777777" w:rsidR="008245D1" w:rsidRDefault="008245D1" w:rsidP="008245D1">
            <w:pPr>
              <w:jc w:val="center"/>
              <w:rPr>
                <w:rFonts w:ascii="GHEA Grapalat" w:hAnsi="GHEA Grapalat"/>
                <w:sz w:val="20"/>
                <w:lang w:val="hy-AM"/>
              </w:rPr>
            </w:pPr>
          </w:p>
          <w:p w14:paraId="23A484E9" w14:textId="77777777" w:rsidR="008245D1" w:rsidRDefault="008245D1" w:rsidP="008245D1">
            <w:pPr>
              <w:jc w:val="center"/>
              <w:rPr>
                <w:rFonts w:ascii="GHEA Grapalat" w:hAnsi="GHEA Grapalat"/>
                <w:sz w:val="20"/>
                <w:lang w:val="hy-AM"/>
              </w:rPr>
            </w:pPr>
          </w:p>
          <w:p w14:paraId="274F248C" w14:textId="77777777" w:rsidR="008245D1" w:rsidRDefault="008245D1" w:rsidP="008245D1">
            <w:pPr>
              <w:rPr>
                <w:rFonts w:ascii="GHEA Grapalat" w:hAnsi="GHEA Grapalat"/>
                <w:sz w:val="20"/>
                <w:lang w:val="hy-AM"/>
              </w:rPr>
            </w:pPr>
          </w:p>
          <w:p w14:paraId="205966F4" w14:textId="77777777" w:rsidR="008245D1" w:rsidRDefault="008245D1" w:rsidP="008245D1">
            <w:pPr>
              <w:jc w:val="center"/>
              <w:rPr>
                <w:rFonts w:ascii="GHEA Grapalat" w:hAnsi="GHEA Grapalat"/>
                <w:sz w:val="20"/>
                <w:lang w:val="hy-AM"/>
              </w:rPr>
            </w:pPr>
          </w:p>
          <w:p w14:paraId="512005EF" w14:textId="77777777" w:rsidR="008245D1" w:rsidRDefault="008245D1" w:rsidP="008245D1">
            <w:pPr>
              <w:jc w:val="center"/>
              <w:rPr>
                <w:rFonts w:ascii="GHEA Grapalat" w:hAnsi="GHEA Grapalat"/>
                <w:sz w:val="20"/>
                <w:lang w:val="hy-AM"/>
              </w:rPr>
            </w:pPr>
          </w:p>
          <w:p w14:paraId="3D3A7B60" w14:textId="208D2020" w:rsidR="008245D1" w:rsidRPr="00453E01" w:rsidRDefault="008245D1" w:rsidP="008245D1">
            <w:pPr>
              <w:jc w:val="center"/>
              <w:rPr>
                <w:rFonts w:ascii="GHEA Grapalat" w:hAnsi="GHEA Grapalat"/>
                <w:sz w:val="20"/>
                <w:lang w:val="hy-AM"/>
              </w:rPr>
            </w:pPr>
          </w:p>
        </w:tc>
        <w:tc>
          <w:tcPr>
            <w:tcW w:w="1620" w:type="dxa"/>
            <w:vAlign w:val="center"/>
          </w:tcPr>
          <w:p w14:paraId="7E296F26" w14:textId="77777777" w:rsidR="008245D1" w:rsidRDefault="008245D1" w:rsidP="008245D1">
            <w:pPr>
              <w:jc w:val="center"/>
              <w:rPr>
                <w:rFonts w:ascii="GHEA Grapalat" w:hAnsi="GHEA Grapalat"/>
                <w:sz w:val="20"/>
              </w:rPr>
            </w:pPr>
          </w:p>
          <w:p w14:paraId="2E9F2563" w14:textId="77777777" w:rsidR="008245D1" w:rsidRDefault="008245D1" w:rsidP="008245D1">
            <w:pPr>
              <w:jc w:val="center"/>
              <w:rPr>
                <w:rFonts w:ascii="GHEA Grapalat" w:hAnsi="GHEA Grapalat"/>
                <w:sz w:val="20"/>
              </w:rPr>
            </w:pPr>
          </w:p>
          <w:p w14:paraId="4345BE59" w14:textId="77777777" w:rsidR="008245D1" w:rsidRDefault="008245D1" w:rsidP="008245D1">
            <w:pPr>
              <w:jc w:val="center"/>
              <w:rPr>
                <w:rFonts w:ascii="GHEA Grapalat" w:hAnsi="GHEA Grapalat"/>
                <w:sz w:val="20"/>
              </w:rPr>
            </w:pPr>
          </w:p>
          <w:p w14:paraId="64C549ED" w14:textId="77777777" w:rsidR="008245D1" w:rsidRDefault="008245D1" w:rsidP="008245D1">
            <w:pPr>
              <w:jc w:val="center"/>
              <w:rPr>
                <w:rFonts w:ascii="GHEA Grapalat" w:hAnsi="GHEA Grapalat"/>
                <w:sz w:val="20"/>
              </w:rPr>
            </w:pPr>
          </w:p>
          <w:p w14:paraId="68F9A4B9" w14:textId="77777777" w:rsidR="008245D1" w:rsidRDefault="008245D1" w:rsidP="008245D1">
            <w:pPr>
              <w:jc w:val="center"/>
              <w:rPr>
                <w:rFonts w:ascii="GHEA Grapalat" w:hAnsi="GHEA Grapalat"/>
                <w:sz w:val="20"/>
              </w:rPr>
            </w:pPr>
          </w:p>
          <w:p w14:paraId="1A3A0968" w14:textId="77777777" w:rsidR="008245D1" w:rsidRDefault="008245D1" w:rsidP="008245D1">
            <w:pPr>
              <w:jc w:val="center"/>
              <w:rPr>
                <w:rFonts w:ascii="GHEA Grapalat" w:hAnsi="GHEA Grapalat"/>
                <w:sz w:val="20"/>
              </w:rPr>
            </w:pPr>
          </w:p>
          <w:p w14:paraId="4F328298" w14:textId="77777777" w:rsidR="008245D1" w:rsidRDefault="008245D1" w:rsidP="008245D1">
            <w:pPr>
              <w:jc w:val="center"/>
              <w:rPr>
                <w:rFonts w:ascii="GHEA Grapalat" w:hAnsi="GHEA Grapalat"/>
                <w:sz w:val="20"/>
              </w:rPr>
            </w:pPr>
          </w:p>
          <w:p w14:paraId="32F3DFC2" w14:textId="61543E8A" w:rsidR="008245D1" w:rsidRDefault="008245D1" w:rsidP="008245D1">
            <w:pPr>
              <w:jc w:val="center"/>
              <w:rPr>
                <w:rFonts w:ascii="GHEA Grapalat" w:hAnsi="GHEA Grapalat"/>
                <w:sz w:val="20"/>
                <w:lang w:val="hy-AM"/>
              </w:rPr>
            </w:pPr>
            <w:r w:rsidRPr="008245D1">
              <w:rPr>
                <w:rFonts w:ascii="GHEA Grapalat" w:hAnsi="GHEA Grapalat"/>
                <w:b/>
                <w:bCs/>
                <w:sz w:val="20"/>
              </w:rPr>
              <w:t>71351540/98</w:t>
            </w:r>
          </w:p>
          <w:p w14:paraId="1E11A3C7" w14:textId="77777777" w:rsidR="008245D1" w:rsidRDefault="008245D1" w:rsidP="008245D1">
            <w:pPr>
              <w:jc w:val="center"/>
              <w:rPr>
                <w:rFonts w:ascii="GHEA Grapalat" w:hAnsi="GHEA Grapalat"/>
                <w:sz w:val="20"/>
                <w:lang w:val="hy-AM"/>
              </w:rPr>
            </w:pPr>
          </w:p>
          <w:p w14:paraId="076824CB" w14:textId="77777777" w:rsidR="008245D1" w:rsidRDefault="008245D1" w:rsidP="008245D1">
            <w:pPr>
              <w:jc w:val="center"/>
              <w:rPr>
                <w:rFonts w:ascii="GHEA Grapalat" w:hAnsi="GHEA Grapalat"/>
                <w:sz w:val="20"/>
                <w:lang w:val="hy-AM"/>
              </w:rPr>
            </w:pPr>
          </w:p>
          <w:p w14:paraId="714A1103" w14:textId="77777777" w:rsidR="008245D1" w:rsidRDefault="008245D1" w:rsidP="008245D1">
            <w:pPr>
              <w:jc w:val="center"/>
              <w:rPr>
                <w:rFonts w:ascii="GHEA Grapalat" w:hAnsi="GHEA Grapalat"/>
                <w:sz w:val="20"/>
                <w:lang w:val="hy-AM"/>
              </w:rPr>
            </w:pPr>
          </w:p>
          <w:p w14:paraId="3D3A4095" w14:textId="77777777" w:rsidR="008245D1" w:rsidRDefault="008245D1" w:rsidP="008245D1">
            <w:pPr>
              <w:jc w:val="center"/>
              <w:rPr>
                <w:rFonts w:ascii="GHEA Grapalat" w:hAnsi="GHEA Grapalat"/>
                <w:sz w:val="20"/>
                <w:lang w:val="hy-AM"/>
              </w:rPr>
            </w:pPr>
          </w:p>
          <w:p w14:paraId="025EC362" w14:textId="77777777" w:rsidR="008245D1" w:rsidRDefault="008245D1" w:rsidP="008245D1">
            <w:pPr>
              <w:jc w:val="center"/>
              <w:rPr>
                <w:rFonts w:ascii="GHEA Grapalat" w:hAnsi="GHEA Grapalat"/>
                <w:sz w:val="20"/>
                <w:lang w:val="hy-AM"/>
              </w:rPr>
            </w:pPr>
          </w:p>
          <w:p w14:paraId="54D09A67" w14:textId="77777777" w:rsidR="008245D1" w:rsidRDefault="008245D1" w:rsidP="008245D1">
            <w:pPr>
              <w:jc w:val="center"/>
              <w:rPr>
                <w:rFonts w:ascii="GHEA Grapalat" w:hAnsi="GHEA Grapalat"/>
                <w:sz w:val="20"/>
                <w:lang w:val="hy-AM"/>
              </w:rPr>
            </w:pPr>
          </w:p>
          <w:p w14:paraId="298AC7A9" w14:textId="77777777" w:rsidR="008245D1" w:rsidRDefault="008245D1" w:rsidP="008245D1">
            <w:pPr>
              <w:jc w:val="center"/>
              <w:rPr>
                <w:rFonts w:ascii="GHEA Grapalat" w:hAnsi="GHEA Grapalat"/>
                <w:sz w:val="20"/>
                <w:lang w:val="hy-AM"/>
              </w:rPr>
            </w:pPr>
          </w:p>
          <w:p w14:paraId="2BDFE5DD" w14:textId="77777777" w:rsidR="008245D1" w:rsidRDefault="008245D1" w:rsidP="008245D1">
            <w:pPr>
              <w:jc w:val="center"/>
              <w:rPr>
                <w:rFonts w:ascii="GHEA Grapalat" w:hAnsi="GHEA Grapalat"/>
                <w:sz w:val="20"/>
                <w:lang w:val="hy-AM"/>
              </w:rPr>
            </w:pPr>
          </w:p>
          <w:p w14:paraId="6306D51F" w14:textId="77777777" w:rsidR="008245D1" w:rsidRDefault="008245D1" w:rsidP="008245D1">
            <w:pPr>
              <w:jc w:val="center"/>
              <w:rPr>
                <w:rFonts w:ascii="GHEA Grapalat" w:hAnsi="GHEA Grapalat"/>
                <w:sz w:val="20"/>
                <w:lang w:val="hy-AM"/>
              </w:rPr>
            </w:pPr>
          </w:p>
          <w:p w14:paraId="4111E98A" w14:textId="77777777" w:rsidR="008245D1" w:rsidRDefault="008245D1" w:rsidP="008245D1">
            <w:pPr>
              <w:jc w:val="center"/>
              <w:rPr>
                <w:rFonts w:ascii="GHEA Grapalat" w:hAnsi="GHEA Grapalat"/>
                <w:sz w:val="20"/>
                <w:lang w:val="hy-AM"/>
              </w:rPr>
            </w:pPr>
          </w:p>
          <w:p w14:paraId="15D2D167" w14:textId="77777777" w:rsidR="008245D1" w:rsidRDefault="008245D1" w:rsidP="008245D1">
            <w:pPr>
              <w:jc w:val="center"/>
              <w:rPr>
                <w:rFonts w:ascii="GHEA Grapalat" w:hAnsi="GHEA Grapalat"/>
                <w:sz w:val="20"/>
                <w:lang w:val="hy-AM"/>
              </w:rPr>
            </w:pPr>
          </w:p>
          <w:p w14:paraId="573DF640" w14:textId="77777777" w:rsidR="008245D1" w:rsidRDefault="008245D1" w:rsidP="008245D1">
            <w:pPr>
              <w:jc w:val="center"/>
              <w:rPr>
                <w:rFonts w:ascii="GHEA Grapalat" w:hAnsi="GHEA Grapalat"/>
                <w:sz w:val="20"/>
                <w:lang w:val="hy-AM"/>
              </w:rPr>
            </w:pPr>
          </w:p>
          <w:p w14:paraId="110A8278" w14:textId="77777777" w:rsidR="008245D1" w:rsidRDefault="008245D1" w:rsidP="008245D1">
            <w:pPr>
              <w:jc w:val="center"/>
              <w:rPr>
                <w:rFonts w:ascii="GHEA Grapalat" w:hAnsi="GHEA Grapalat"/>
                <w:sz w:val="20"/>
                <w:lang w:val="hy-AM"/>
              </w:rPr>
            </w:pPr>
          </w:p>
          <w:p w14:paraId="23E4EF29" w14:textId="77777777" w:rsidR="008245D1" w:rsidRDefault="008245D1" w:rsidP="008245D1">
            <w:pPr>
              <w:jc w:val="center"/>
              <w:rPr>
                <w:rFonts w:ascii="GHEA Grapalat" w:hAnsi="GHEA Grapalat"/>
                <w:sz w:val="20"/>
                <w:lang w:val="hy-AM"/>
              </w:rPr>
            </w:pPr>
          </w:p>
          <w:p w14:paraId="468E6FA0" w14:textId="77777777" w:rsidR="008245D1" w:rsidRDefault="008245D1" w:rsidP="008245D1">
            <w:pPr>
              <w:jc w:val="center"/>
              <w:rPr>
                <w:rFonts w:ascii="GHEA Grapalat" w:hAnsi="GHEA Grapalat"/>
                <w:sz w:val="20"/>
                <w:lang w:val="hy-AM"/>
              </w:rPr>
            </w:pPr>
          </w:p>
          <w:p w14:paraId="4CD7ECF9" w14:textId="77777777" w:rsidR="008245D1" w:rsidRDefault="008245D1" w:rsidP="008245D1">
            <w:pPr>
              <w:jc w:val="center"/>
              <w:rPr>
                <w:rFonts w:ascii="GHEA Grapalat" w:hAnsi="GHEA Grapalat"/>
                <w:sz w:val="20"/>
                <w:lang w:val="hy-AM"/>
              </w:rPr>
            </w:pPr>
          </w:p>
          <w:p w14:paraId="40F5C76B" w14:textId="77777777" w:rsidR="008245D1" w:rsidRDefault="008245D1" w:rsidP="008245D1">
            <w:pPr>
              <w:jc w:val="center"/>
              <w:rPr>
                <w:rFonts w:ascii="GHEA Grapalat" w:hAnsi="GHEA Grapalat"/>
                <w:sz w:val="20"/>
                <w:lang w:val="hy-AM"/>
              </w:rPr>
            </w:pPr>
          </w:p>
          <w:p w14:paraId="2E891499" w14:textId="77777777" w:rsidR="008245D1" w:rsidRDefault="008245D1" w:rsidP="008245D1">
            <w:pPr>
              <w:jc w:val="center"/>
              <w:rPr>
                <w:rFonts w:ascii="GHEA Grapalat" w:hAnsi="GHEA Grapalat"/>
                <w:sz w:val="20"/>
                <w:lang w:val="hy-AM"/>
              </w:rPr>
            </w:pPr>
          </w:p>
          <w:p w14:paraId="269FC8A1" w14:textId="77777777" w:rsidR="008245D1" w:rsidRDefault="008245D1" w:rsidP="008245D1">
            <w:pPr>
              <w:rPr>
                <w:rFonts w:ascii="GHEA Grapalat" w:hAnsi="GHEA Grapalat"/>
                <w:sz w:val="20"/>
                <w:lang w:val="hy-AM"/>
              </w:rPr>
            </w:pPr>
          </w:p>
          <w:p w14:paraId="76C8E1CC" w14:textId="77777777" w:rsidR="008245D1" w:rsidRDefault="008245D1" w:rsidP="008245D1">
            <w:pPr>
              <w:jc w:val="center"/>
              <w:rPr>
                <w:rFonts w:ascii="GHEA Grapalat" w:hAnsi="GHEA Grapalat"/>
                <w:sz w:val="20"/>
                <w:lang w:val="hy-AM"/>
              </w:rPr>
            </w:pPr>
          </w:p>
          <w:p w14:paraId="6082F7D9" w14:textId="77777777" w:rsidR="008245D1" w:rsidRDefault="008245D1" w:rsidP="008245D1">
            <w:pPr>
              <w:jc w:val="center"/>
              <w:rPr>
                <w:rFonts w:ascii="GHEA Grapalat" w:hAnsi="GHEA Grapalat"/>
                <w:sz w:val="20"/>
                <w:lang w:val="hy-AM"/>
              </w:rPr>
            </w:pPr>
          </w:p>
          <w:p w14:paraId="079BEF77" w14:textId="7A300DC4" w:rsidR="008245D1" w:rsidRPr="00F375B7" w:rsidRDefault="008245D1" w:rsidP="008245D1">
            <w:pPr>
              <w:jc w:val="center"/>
              <w:rPr>
                <w:rFonts w:ascii="GHEA Grapalat" w:hAnsi="GHEA Grapalat"/>
                <w:sz w:val="20"/>
                <w:lang w:val="hy-AM"/>
              </w:rPr>
            </w:pPr>
          </w:p>
        </w:tc>
        <w:tc>
          <w:tcPr>
            <w:tcW w:w="5310" w:type="dxa"/>
            <w:tcBorders>
              <w:top w:val="single" w:sz="4" w:space="0" w:color="auto"/>
              <w:left w:val="single" w:sz="4" w:space="0" w:color="auto"/>
              <w:bottom w:val="single" w:sz="4" w:space="0" w:color="auto"/>
              <w:right w:val="single" w:sz="4" w:space="0" w:color="auto"/>
            </w:tcBorders>
          </w:tcPr>
          <w:p w14:paraId="680C344A"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lastRenderedPageBreak/>
              <w:t>Ծառայության մատուցման ընդհանուր պահանջների</w:t>
            </w:r>
          </w:p>
          <w:p w14:paraId="373EE9B4"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03986AAC"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 xml:space="preserve">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w:t>
            </w:r>
            <w:r w:rsidRPr="008245D1">
              <w:rPr>
                <w:rFonts w:ascii="GHEA Grapalat" w:hAnsi="GHEA Grapalat" w:cs="Calibri"/>
                <w:color w:val="000000"/>
                <w:sz w:val="20"/>
                <w:szCs w:val="16"/>
                <w:lang w:val="hy-AM"/>
              </w:rPr>
              <w:lastRenderedPageBreak/>
              <w:t>տրամադրվող պարտականությունների շրջանակներում:</w:t>
            </w:r>
          </w:p>
          <w:p w14:paraId="0940F884"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3. Տեխնիկական հսկողություն իրականացնողի հիմնական պարտականություններն են՝</w:t>
            </w:r>
          </w:p>
          <w:p w14:paraId="1C8AA3FE"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 շինարարության սկզբից մինչև ավարտը ընկած ժամանակահատվածում պարբերաբար լուսանկարահանել շինարարության օբյեկտի վիճակը,</w:t>
            </w:r>
          </w:p>
          <w:p w14:paraId="0DC1F80E"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 ապահովել կատարվող աշխատանքների համապատասխանությունը կապալի պայմանագրի պայմաններին, շինարարական նորմերին և կանոններին,</w:t>
            </w:r>
          </w:p>
          <w:p w14:paraId="6555EE13"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2C9B4990"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 ստուգել և հաստատել աշխատանքային և կատարողական փաստաթղթերը՝ նախապատրաստված Կապալառուի կողմից,</w:t>
            </w:r>
          </w:p>
          <w:p w14:paraId="5C61DA0D"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30F6FC2A"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0E34B020"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 xml:space="preserve">•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կատարել որակի և քանակի ամենօրյա հսկումը (համապատասխան նշում կատարելով մատյանում), այն աշխատանքների </w:t>
            </w:r>
            <w:r w:rsidRPr="008245D1">
              <w:rPr>
                <w:rFonts w:ascii="GHEA Grapalat" w:hAnsi="GHEA Grapalat" w:cs="Calibri"/>
                <w:color w:val="000000"/>
                <w:sz w:val="20"/>
                <w:szCs w:val="16"/>
                <w:lang w:val="hy-AM"/>
              </w:rPr>
              <w:lastRenderedPageBreak/>
              <w:t>անհրաժեշտ փորձարկումները, որոնք կատարվում են կապալի պայմանագրի իրականացման շրջանակում,</w:t>
            </w:r>
          </w:p>
          <w:p w14:paraId="16557F70"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6906ADEC"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404B2674"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1E0F0350"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 կատարել աշխատանքների ծավալների չափագրումներ և մասնակցել կատարողական փաստաթղթերի կազմմանը և հաստատմանը,</w:t>
            </w:r>
          </w:p>
          <w:p w14:paraId="40FEDF5E"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0CCBE1AF"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 Պատվիրատուի ցուցումով չափագրել կատարման ենթակա աշխատանքները:</w:t>
            </w:r>
          </w:p>
          <w:p w14:paraId="049DA376"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 xml:space="preserve">• պարտադիր ներկա լինել քաղաքաշինության նախարարի թիվ 44 առ 28.04.1998թ. </w:t>
            </w:r>
          </w:p>
          <w:p w14:paraId="2E9491C7"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14A943B5"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Հաշվետվության ներկայացման պահանջներ</w:t>
            </w:r>
          </w:p>
          <w:p w14:paraId="3C972403"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w:t>
            </w:r>
            <w:r w:rsidRPr="008245D1">
              <w:rPr>
                <w:rFonts w:ascii="GHEA Grapalat" w:hAnsi="GHEA Grapalat" w:cs="Calibri"/>
                <w:color w:val="000000"/>
                <w:sz w:val="20"/>
                <w:szCs w:val="16"/>
                <w:lang w:val="hy-AM"/>
              </w:rPr>
              <w:lastRenderedPageBreak/>
              <w:t>ընդունման արձանագրությունները հիմնավորող փաստաթղթեր:</w:t>
            </w:r>
          </w:p>
          <w:p w14:paraId="0D4D55D8"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6AE2EF45" w14:textId="77777777" w:rsidR="008245D1" w:rsidRPr="008245D1" w:rsidRDefault="008245D1" w:rsidP="008245D1">
            <w:pPr>
              <w:jc w:val="both"/>
              <w:rPr>
                <w:rFonts w:ascii="GHEA Grapalat" w:hAnsi="GHEA Grapalat" w:cs="Calibri"/>
                <w:color w:val="000000"/>
                <w:sz w:val="20"/>
                <w:szCs w:val="16"/>
                <w:lang w:val="hy-AM"/>
              </w:rPr>
            </w:pPr>
            <w:r w:rsidRPr="008245D1">
              <w:rPr>
                <w:rFonts w:ascii="GHEA Grapalat" w:hAnsi="GHEA Grapalat" w:cs="Calibri"/>
                <w:color w:val="000000"/>
                <w:sz w:val="20"/>
                <w:szCs w:val="16"/>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074383B" w14:textId="1F0225ED" w:rsidR="008245D1" w:rsidRPr="00813CD0" w:rsidRDefault="008245D1" w:rsidP="008245D1">
            <w:pPr>
              <w:jc w:val="both"/>
              <w:rPr>
                <w:rFonts w:ascii="GHEA Grapalat" w:hAnsi="GHEA Grapalat"/>
                <w:sz w:val="20"/>
                <w:szCs w:val="16"/>
                <w:lang w:val="hy-AM"/>
              </w:rPr>
            </w:pPr>
            <w:r w:rsidRPr="008245D1">
              <w:rPr>
                <w:rFonts w:ascii="GHEA Grapalat" w:hAnsi="GHEA Grapalat" w:cs="Calibri"/>
                <w:color w:val="000000"/>
                <w:sz w:val="20"/>
                <w:szCs w:val="16"/>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4639C65D" w14:textId="77777777" w:rsidR="008245D1" w:rsidRDefault="008245D1" w:rsidP="008245D1">
            <w:pPr>
              <w:jc w:val="center"/>
              <w:rPr>
                <w:rFonts w:ascii="GHEA Grapalat" w:hAnsi="GHEA Grapalat" w:cs="Calibri"/>
                <w:color w:val="000000"/>
                <w:sz w:val="20"/>
                <w:szCs w:val="20"/>
                <w:lang w:val="hy-AM"/>
              </w:rPr>
            </w:pPr>
          </w:p>
          <w:p w14:paraId="317BAAF6" w14:textId="77777777" w:rsidR="008245D1" w:rsidRDefault="008245D1" w:rsidP="008245D1">
            <w:pPr>
              <w:jc w:val="center"/>
              <w:rPr>
                <w:rFonts w:ascii="GHEA Grapalat" w:hAnsi="GHEA Grapalat" w:cs="Calibri"/>
                <w:color w:val="000000"/>
                <w:sz w:val="20"/>
                <w:szCs w:val="20"/>
                <w:lang w:val="hy-AM"/>
              </w:rPr>
            </w:pPr>
          </w:p>
          <w:p w14:paraId="45934513" w14:textId="77777777" w:rsidR="008245D1" w:rsidRDefault="008245D1" w:rsidP="008245D1">
            <w:pPr>
              <w:jc w:val="center"/>
              <w:rPr>
                <w:rFonts w:ascii="GHEA Grapalat" w:hAnsi="GHEA Grapalat" w:cs="Calibri"/>
                <w:color w:val="000000"/>
                <w:sz w:val="20"/>
                <w:szCs w:val="20"/>
                <w:lang w:val="hy-AM"/>
              </w:rPr>
            </w:pPr>
          </w:p>
          <w:p w14:paraId="1A709AF9" w14:textId="77777777" w:rsidR="008245D1" w:rsidRDefault="008245D1" w:rsidP="008245D1">
            <w:pPr>
              <w:jc w:val="center"/>
              <w:rPr>
                <w:rFonts w:ascii="GHEA Grapalat" w:hAnsi="GHEA Grapalat" w:cs="Calibri"/>
                <w:color w:val="000000"/>
                <w:sz w:val="20"/>
                <w:szCs w:val="20"/>
                <w:lang w:val="hy-AM"/>
              </w:rPr>
            </w:pPr>
          </w:p>
          <w:p w14:paraId="3538C8DB" w14:textId="77777777" w:rsidR="008245D1" w:rsidRDefault="008245D1" w:rsidP="008245D1">
            <w:pPr>
              <w:jc w:val="center"/>
              <w:rPr>
                <w:rFonts w:ascii="GHEA Grapalat" w:hAnsi="GHEA Grapalat" w:cs="Calibri"/>
                <w:color w:val="000000"/>
                <w:sz w:val="20"/>
                <w:szCs w:val="20"/>
                <w:lang w:val="hy-AM"/>
              </w:rPr>
            </w:pPr>
          </w:p>
          <w:p w14:paraId="2E834B0A" w14:textId="77777777" w:rsidR="008245D1" w:rsidRDefault="008245D1" w:rsidP="008245D1">
            <w:pPr>
              <w:jc w:val="center"/>
              <w:rPr>
                <w:rFonts w:ascii="GHEA Grapalat" w:hAnsi="GHEA Grapalat" w:cs="Calibri"/>
                <w:color w:val="000000"/>
                <w:sz w:val="20"/>
                <w:szCs w:val="20"/>
                <w:lang w:val="hy-AM"/>
              </w:rPr>
            </w:pPr>
          </w:p>
          <w:p w14:paraId="705A7CA6" w14:textId="5E7E4E00" w:rsidR="008245D1" w:rsidRDefault="008245D1" w:rsidP="008245D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075185B1" w14:textId="77777777" w:rsidR="008245D1" w:rsidRDefault="008245D1" w:rsidP="008245D1">
            <w:pPr>
              <w:jc w:val="center"/>
              <w:rPr>
                <w:rFonts w:ascii="GHEA Grapalat" w:hAnsi="GHEA Grapalat" w:cs="Calibri"/>
                <w:color w:val="000000"/>
                <w:sz w:val="20"/>
                <w:szCs w:val="20"/>
                <w:lang w:val="hy-AM"/>
              </w:rPr>
            </w:pPr>
          </w:p>
          <w:p w14:paraId="04FE9BD1" w14:textId="77777777" w:rsidR="008245D1" w:rsidRDefault="008245D1" w:rsidP="008245D1">
            <w:pPr>
              <w:jc w:val="center"/>
              <w:rPr>
                <w:rFonts w:ascii="GHEA Grapalat" w:hAnsi="GHEA Grapalat" w:cs="Calibri"/>
                <w:color w:val="000000"/>
                <w:sz w:val="20"/>
                <w:szCs w:val="20"/>
                <w:lang w:val="hy-AM"/>
              </w:rPr>
            </w:pPr>
          </w:p>
          <w:p w14:paraId="099C82B6" w14:textId="77777777" w:rsidR="008245D1" w:rsidRDefault="008245D1" w:rsidP="008245D1">
            <w:pPr>
              <w:jc w:val="center"/>
              <w:rPr>
                <w:rFonts w:ascii="GHEA Grapalat" w:hAnsi="GHEA Grapalat" w:cs="Calibri"/>
                <w:color w:val="000000"/>
                <w:sz w:val="20"/>
                <w:szCs w:val="20"/>
                <w:lang w:val="hy-AM"/>
              </w:rPr>
            </w:pPr>
          </w:p>
          <w:p w14:paraId="7B1C9B2D" w14:textId="77777777" w:rsidR="008245D1" w:rsidRDefault="008245D1" w:rsidP="008245D1">
            <w:pPr>
              <w:jc w:val="center"/>
              <w:rPr>
                <w:rFonts w:ascii="GHEA Grapalat" w:hAnsi="GHEA Grapalat" w:cs="Calibri"/>
                <w:color w:val="000000"/>
                <w:sz w:val="20"/>
                <w:szCs w:val="20"/>
                <w:lang w:val="hy-AM"/>
              </w:rPr>
            </w:pPr>
          </w:p>
          <w:p w14:paraId="4A69E2EF" w14:textId="77777777" w:rsidR="008245D1" w:rsidRDefault="008245D1" w:rsidP="008245D1">
            <w:pPr>
              <w:jc w:val="center"/>
              <w:rPr>
                <w:rFonts w:ascii="GHEA Grapalat" w:hAnsi="GHEA Grapalat" w:cs="Calibri"/>
                <w:color w:val="000000"/>
                <w:sz w:val="20"/>
                <w:szCs w:val="20"/>
                <w:lang w:val="hy-AM"/>
              </w:rPr>
            </w:pPr>
          </w:p>
          <w:p w14:paraId="6E26073E" w14:textId="77777777" w:rsidR="008245D1" w:rsidRDefault="008245D1" w:rsidP="008245D1">
            <w:pPr>
              <w:jc w:val="center"/>
              <w:rPr>
                <w:rFonts w:ascii="GHEA Grapalat" w:hAnsi="GHEA Grapalat" w:cs="Calibri"/>
                <w:color w:val="000000"/>
                <w:sz w:val="20"/>
                <w:szCs w:val="20"/>
                <w:lang w:val="hy-AM"/>
              </w:rPr>
            </w:pPr>
          </w:p>
          <w:p w14:paraId="08B178D7" w14:textId="77777777" w:rsidR="008245D1" w:rsidRDefault="008245D1" w:rsidP="008245D1">
            <w:pPr>
              <w:jc w:val="center"/>
              <w:rPr>
                <w:rFonts w:ascii="GHEA Grapalat" w:hAnsi="GHEA Grapalat" w:cs="Calibri"/>
                <w:color w:val="000000"/>
                <w:sz w:val="20"/>
                <w:szCs w:val="20"/>
                <w:lang w:val="hy-AM"/>
              </w:rPr>
            </w:pPr>
          </w:p>
          <w:p w14:paraId="08F4BDE5" w14:textId="77777777" w:rsidR="008245D1" w:rsidRDefault="008245D1" w:rsidP="008245D1">
            <w:pPr>
              <w:jc w:val="center"/>
              <w:rPr>
                <w:rFonts w:ascii="GHEA Grapalat" w:hAnsi="GHEA Grapalat" w:cs="Calibri"/>
                <w:color w:val="000000"/>
                <w:sz w:val="20"/>
                <w:szCs w:val="20"/>
                <w:lang w:val="hy-AM"/>
              </w:rPr>
            </w:pPr>
          </w:p>
          <w:p w14:paraId="325315F9" w14:textId="77777777" w:rsidR="008245D1" w:rsidRDefault="008245D1" w:rsidP="008245D1">
            <w:pPr>
              <w:jc w:val="center"/>
              <w:rPr>
                <w:rFonts w:ascii="GHEA Grapalat" w:hAnsi="GHEA Grapalat" w:cs="Calibri"/>
                <w:color w:val="000000"/>
                <w:sz w:val="20"/>
                <w:szCs w:val="20"/>
                <w:lang w:val="hy-AM"/>
              </w:rPr>
            </w:pPr>
          </w:p>
          <w:p w14:paraId="7186A895" w14:textId="77777777" w:rsidR="008245D1" w:rsidRDefault="008245D1" w:rsidP="008245D1">
            <w:pPr>
              <w:jc w:val="center"/>
              <w:rPr>
                <w:rFonts w:ascii="GHEA Grapalat" w:hAnsi="GHEA Grapalat" w:cs="Calibri"/>
                <w:color w:val="000000"/>
                <w:sz w:val="20"/>
                <w:szCs w:val="20"/>
                <w:lang w:val="hy-AM"/>
              </w:rPr>
            </w:pPr>
          </w:p>
          <w:p w14:paraId="19516441" w14:textId="77777777" w:rsidR="008245D1" w:rsidRDefault="008245D1" w:rsidP="008245D1">
            <w:pPr>
              <w:jc w:val="center"/>
              <w:rPr>
                <w:rFonts w:ascii="GHEA Grapalat" w:hAnsi="GHEA Grapalat" w:cs="Calibri"/>
                <w:color w:val="000000"/>
                <w:sz w:val="20"/>
                <w:szCs w:val="20"/>
                <w:lang w:val="hy-AM"/>
              </w:rPr>
            </w:pPr>
          </w:p>
          <w:p w14:paraId="5AFAF20D" w14:textId="77777777" w:rsidR="008245D1" w:rsidRDefault="008245D1" w:rsidP="008245D1">
            <w:pPr>
              <w:jc w:val="center"/>
              <w:rPr>
                <w:rFonts w:ascii="GHEA Grapalat" w:hAnsi="GHEA Grapalat" w:cs="Calibri"/>
                <w:color w:val="000000"/>
                <w:sz w:val="20"/>
                <w:szCs w:val="20"/>
                <w:lang w:val="hy-AM"/>
              </w:rPr>
            </w:pPr>
          </w:p>
          <w:p w14:paraId="667641B6" w14:textId="77777777" w:rsidR="008245D1" w:rsidRDefault="008245D1" w:rsidP="008245D1">
            <w:pPr>
              <w:jc w:val="center"/>
              <w:rPr>
                <w:rFonts w:ascii="GHEA Grapalat" w:hAnsi="GHEA Grapalat" w:cs="Calibri"/>
                <w:color w:val="000000"/>
                <w:sz w:val="20"/>
                <w:szCs w:val="20"/>
                <w:lang w:val="hy-AM"/>
              </w:rPr>
            </w:pPr>
          </w:p>
          <w:p w14:paraId="30345226" w14:textId="77777777" w:rsidR="008245D1" w:rsidRDefault="008245D1" w:rsidP="008245D1">
            <w:pPr>
              <w:jc w:val="center"/>
              <w:rPr>
                <w:rFonts w:ascii="GHEA Grapalat" w:hAnsi="GHEA Grapalat" w:cs="Calibri"/>
                <w:color w:val="000000"/>
                <w:sz w:val="20"/>
                <w:szCs w:val="20"/>
                <w:lang w:val="hy-AM"/>
              </w:rPr>
            </w:pPr>
          </w:p>
          <w:p w14:paraId="5525FA86" w14:textId="77777777" w:rsidR="008245D1" w:rsidRDefault="008245D1" w:rsidP="008245D1">
            <w:pPr>
              <w:jc w:val="center"/>
              <w:rPr>
                <w:rFonts w:ascii="GHEA Grapalat" w:hAnsi="GHEA Grapalat" w:cs="Calibri"/>
                <w:color w:val="000000"/>
                <w:sz w:val="20"/>
                <w:szCs w:val="20"/>
                <w:lang w:val="hy-AM"/>
              </w:rPr>
            </w:pPr>
          </w:p>
          <w:p w14:paraId="448397D7" w14:textId="77777777" w:rsidR="008245D1" w:rsidRDefault="008245D1" w:rsidP="008245D1">
            <w:pPr>
              <w:jc w:val="center"/>
              <w:rPr>
                <w:rFonts w:ascii="GHEA Grapalat" w:hAnsi="GHEA Grapalat" w:cs="Calibri"/>
                <w:color w:val="000000"/>
                <w:sz w:val="20"/>
                <w:szCs w:val="20"/>
                <w:lang w:val="hy-AM"/>
              </w:rPr>
            </w:pPr>
          </w:p>
          <w:p w14:paraId="4727A2F9" w14:textId="77777777" w:rsidR="008245D1" w:rsidRDefault="008245D1" w:rsidP="008245D1">
            <w:pPr>
              <w:jc w:val="center"/>
              <w:rPr>
                <w:rFonts w:ascii="GHEA Grapalat" w:hAnsi="GHEA Grapalat" w:cs="Calibri"/>
                <w:color w:val="000000"/>
                <w:sz w:val="20"/>
                <w:szCs w:val="20"/>
                <w:lang w:val="hy-AM"/>
              </w:rPr>
            </w:pPr>
          </w:p>
          <w:p w14:paraId="6C68533D" w14:textId="77777777" w:rsidR="008245D1" w:rsidRDefault="008245D1" w:rsidP="008245D1">
            <w:pPr>
              <w:jc w:val="center"/>
              <w:rPr>
                <w:rFonts w:ascii="GHEA Grapalat" w:hAnsi="GHEA Grapalat" w:cs="Calibri"/>
                <w:color w:val="000000"/>
                <w:sz w:val="20"/>
                <w:szCs w:val="20"/>
                <w:lang w:val="hy-AM"/>
              </w:rPr>
            </w:pPr>
          </w:p>
          <w:p w14:paraId="476C9179" w14:textId="77777777" w:rsidR="008245D1" w:rsidRDefault="008245D1" w:rsidP="008245D1">
            <w:pPr>
              <w:jc w:val="center"/>
              <w:rPr>
                <w:rFonts w:ascii="GHEA Grapalat" w:hAnsi="GHEA Grapalat" w:cs="Calibri"/>
                <w:color w:val="000000"/>
                <w:sz w:val="20"/>
                <w:szCs w:val="20"/>
                <w:lang w:val="hy-AM"/>
              </w:rPr>
            </w:pPr>
          </w:p>
          <w:p w14:paraId="77447F70" w14:textId="77777777" w:rsidR="008245D1" w:rsidRDefault="008245D1" w:rsidP="008245D1">
            <w:pPr>
              <w:jc w:val="center"/>
              <w:rPr>
                <w:rFonts w:ascii="GHEA Grapalat" w:hAnsi="GHEA Grapalat" w:cs="Calibri"/>
                <w:color w:val="000000"/>
                <w:sz w:val="20"/>
                <w:szCs w:val="20"/>
                <w:lang w:val="hy-AM"/>
              </w:rPr>
            </w:pPr>
          </w:p>
          <w:p w14:paraId="544D48D7" w14:textId="77777777" w:rsidR="008245D1" w:rsidRDefault="008245D1" w:rsidP="008245D1">
            <w:pPr>
              <w:jc w:val="center"/>
              <w:rPr>
                <w:rFonts w:ascii="GHEA Grapalat" w:hAnsi="GHEA Grapalat" w:cs="Calibri"/>
                <w:color w:val="000000"/>
                <w:sz w:val="20"/>
                <w:szCs w:val="20"/>
                <w:lang w:val="hy-AM"/>
              </w:rPr>
            </w:pPr>
          </w:p>
          <w:p w14:paraId="2095B9FA" w14:textId="77777777" w:rsidR="008245D1" w:rsidRDefault="008245D1" w:rsidP="008245D1">
            <w:pPr>
              <w:jc w:val="center"/>
              <w:rPr>
                <w:rFonts w:ascii="GHEA Grapalat" w:hAnsi="GHEA Grapalat" w:cs="Calibri"/>
                <w:color w:val="000000"/>
                <w:sz w:val="20"/>
                <w:szCs w:val="20"/>
                <w:lang w:val="hy-AM"/>
              </w:rPr>
            </w:pPr>
          </w:p>
          <w:p w14:paraId="75C4C17B" w14:textId="77777777" w:rsidR="008245D1" w:rsidRDefault="008245D1" w:rsidP="008245D1">
            <w:pPr>
              <w:rPr>
                <w:rFonts w:ascii="GHEA Grapalat" w:hAnsi="GHEA Grapalat" w:cs="Calibri"/>
                <w:color w:val="000000"/>
                <w:sz w:val="20"/>
                <w:szCs w:val="20"/>
                <w:lang w:val="hy-AM"/>
              </w:rPr>
            </w:pPr>
          </w:p>
          <w:p w14:paraId="1D3DE940" w14:textId="77777777" w:rsidR="008245D1" w:rsidRDefault="008245D1" w:rsidP="008245D1">
            <w:pPr>
              <w:rPr>
                <w:rFonts w:ascii="GHEA Grapalat" w:hAnsi="GHEA Grapalat" w:cs="Calibri"/>
                <w:color w:val="000000"/>
                <w:sz w:val="20"/>
                <w:szCs w:val="20"/>
                <w:lang w:val="hy-AM"/>
              </w:rPr>
            </w:pPr>
          </w:p>
          <w:p w14:paraId="3A3A8115" w14:textId="7A9219B3" w:rsidR="008245D1" w:rsidRPr="00D80CD8" w:rsidRDefault="008245D1" w:rsidP="008245D1">
            <w:pPr>
              <w:rPr>
                <w:rFonts w:ascii="GHEA Grapalat" w:hAnsi="GHEA Grapalat" w:cs="Calibri"/>
                <w:color w:val="000000"/>
                <w:sz w:val="20"/>
                <w:szCs w:val="20"/>
                <w:lang w:val="hy-AM"/>
              </w:rPr>
            </w:pPr>
          </w:p>
          <w:p w14:paraId="46867251" w14:textId="77777777" w:rsidR="008245D1" w:rsidRPr="00453E01" w:rsidRDefault="008245D1" w:rsidP="008245D1">
            <w:pPr>
              <w:jc w:val="center"/>
              <w:rPr>
                <w:rFonts w:ascii="GHEA Grapalat" w:hAnsi="GHEA Grapalat"/>
                <w:sz w:val="20"/>
                <w:lang w:val="hy-AM"/>
              </w:rPr>
            </w:pPr>
          </w:p>
        </w:tc>
        <w:tc>
          <w:tcPr>
            <w:tcW w:w="1170" w:type="dxa"/>
            <w:vAlign w:val="center"/>
          </w:tcPr>
          <w:p w14:paraId="5A6CF1FA" w14:textId="77777777" w:rsidR="008245D1" w:rsidRDefault="008245D1" w:rsidP="008245D1">
            <w:pPr>
              <w:jc w:val="center"/>
              <w:rPr>
                <w:rFonts w:ascii="GHEA Grapalat" w:hAnsi="GHEA Grapalat"/>
                <w:sz w:val="20"/>
                <w:lang w:val="hy-AM"/>
              </w:rPr>
            </w:pPr>
          </w:p>
          <w:p w14:paraId="208BDF76" w14:textId="77777777" w:rsidR="008245D1" w:rsidRDefault="008245D1" w:rsidP="008245D1">
            <w:pPr>
              <w:jc w:val="center"/>
              <w:rPr>
                <w:rFonts w:ascii="GHEA Grapalat" w:hAnsi="GHEA Grapalat"/>
                <w:sz w:val="20"/>
                <w:lang w:val="hy-AM"/>
              </w:rPr>
            </w:pPr>
          </w:p>
          <w:p w14:paraId="31086AF7" w14:textId="77777777" w:rsidR="008245D1" w:rsidRDefault="008245D1" w:rsidP="008245D1">
            <w:pPr>
              <w:jc w:val="center"/>
              <w:rPr>
                <w:rFonts w:ascii="GHEA Grapalat" w:hAnsi="GHEA Grapalat"/>
                <w:sz w:val="20"/>
                <w:lang w:val="hy-AM"/>
              </w:rPr>
            </w:pPr>
          </w:p>
          <w:p w14:paraId="2AFC48F1" w14:textId="77777777" w:rsidR="008245D1" w:rsidRDefault="008245D1" w:rsidP="008245D1">
            <w:pPr>
              <w:jc w:val="center"/>
              <w:rPr>
                <w:rFonts w:ascii="GHEA Grapalat" w:hAnsi="GHEA Grapalat"/>
                <w:sz w:val="20"/>
                <w:lang w:val="hy-AM"/>
              </w:rPr>
            </w:pPr>
          </w:p>
          <w:p w14:paraId="2B871CC5" w14:textId="77777777" w:rsidR="008245D1" w:rsidRDefault="008245D1" w:rsidP="008245D1">
            <w:pPr>
              <w:jc w:val="center"/>
              <w:rPr>
                <w:rFonts w:ascii="GHEA Grapalat" w:hAnsi="GHEA Grapalat"/>
                <w:sz w:val="20"/>
                <w:lang w:val="hy-AM"/>
              </w:rPr>
            </w:pPr>
          </w:p>
          <w:p w14:paraId="79677586" w14:textId="77777777" w:rsidR="008245D1" w:rsidRDefault="008245D1" w:rsidP="008245D1">
            <w:pPr>
              <w:jc w:val="center"/>
              <w:rPr>
                <w:rFonts w:ascii="GHEA Grapalat" w:hAnsi="GHEA Grapalat"/>
                <w:sz w:val="20"/>
                <w:lang w:val="hy-AM"/>
              </w:rPr>
            </w:pPr>
          </w:p>
          <w:p w14:paraId="11148C38" w14:textId="77777777" w:rsidR="008245D1" w:rsidRDefault="008245D1" w:rsidP="008245D1">
            <w:pPr>
              <w:jc w:val="center"/>
              <w:rPr>
                <w:rFonts w:ascii="GHEA Grapalat" w:hAnsi="GHEA Grapalat"/>
                <w:sz w:val="20"/>
                <w:lang w:val="hy-AM"/>
              </w:rPr>
            </w:pPr>
          </w:p>
          <w:p w14:paraId="5C54019B" w14:textId="77777777" w:rsidR="008245D1" w:rsidRDefault="008245D1" w:rsidP="008245D1">
            <w:pPr>
              <w:jc w:val="center"/>
              <w:rPr>
                <w:rFonts w:ascii="GHEA Grapalat" w:hAnsi="GHEA Grapalat"/>
                <w:sz w:val="20"/>
                <w:lang w:val="hy-AM"/>
              </w:rPr>
            </w:pPr>
          </w:p>
          <w:p w14:paraId="1DCE792B" w14:textId="77777777" w:rsidR="008245D1" w:rsidRDefault="008245D1" w:rsidP="008245D1">
            <w:pPr>
              <w:jc w:val="center"/>
              <w:rPr>
                <w:rFonts w:ascii="GHEA Grapalat" w:hAnsi="GHEA Grapalat"/>
                <w:sz w:val="20"/>
                <w:lang w:val="hy-AM"/>
              </w:rPr>
            </w:pPr>
          </w:p>
          <w:p w14:paraId="25877DC8" w14:textId="77777777" w:rsidR="008245D1" w:rsidRPr="00453E01" w:rsidRDefault="008245D1" w:rsidP="008245D1">
            <w:pPr>
              <w:jc w:val="center"/>
              <w:rPr>
                <w:rFonts w:ascii="GHEA Grapalat" w:hAnsi="GHEA Grapalat"/>
                <w:sz w:val="20"/>
                <w:lang w:val="hy-AM"/>
              </w:rPr>
            </w:pPr>
          </w:p>
        </w:tc>
        <w:tc>
          <w:tcPr>
            <w:tcW w:w="990" w:type="dxa"/>
            <w:vAlign w:val="center"/>
          </w:tcPr>
          <w:p w14:paraId="150B22A4" w14:textId="77777777" w:rsidR="008245D1" w:rsidRDefault="008245D1" w:rsidP="008245D1">
            <w:pPr>
              <w:jc w:val="center"/>
              <w:rPr>
                <w:rFonts w:ascii="GHEA Grapalat" w:hAnsi="GHEA Grapalat"/>
                <w:sz w:val="20"/>
                <w:lang w:val="hy-AM"/>
              </w:rPr>
            </w:pPr>
          </w:p>
          <w:p w14:paraId="552BAB17" w14:textId="77777777" w:rsidR="008245D1" w:rsidRDefault="008245D1" w:rsidP="008245D1">
            <w:pPr>
              <w:jc w:val="center"/>
              <w:rPr>
                <w:rFonts w:ascii="GHEA Grapalat" w:hAnsi="GHEA Grapalat"/>
                <w:sz w:val="20"/>
                <w:lang w:val="hy-AM"/>
              </w:rPr>
            </w:pPr>
          </w:p>
          <w:p w14:paraId="0B603F65" w14:textId="77777777" w:rsidR="008245D1" w:rsidRDefault="008245D1" w:rsidP="008245D1">
            <w:pPr>
              <w:jc w:val="center"/>
              <w:rPr>
                <w:rFonts w:ascii="GHEA Grapalat" w:hAnsi="GHEA Grapalat"/>
                <w:sz w:val="20"/>
                <w:lang w:val="hy-AM"/>
              </w:rPr>
            </w:pPr>
          </w:p>
          <w:p w14:paraId="128749A0" w14:textId="77777777" w:rsidR="008245D1" w:rsidRDefault="008245D1" w:rsidP="008245D1">
            <w:pPr>
              <w:jc w:val="center"/>
              <w:rPr>
                <w:rFonts w:ascii="GHEA Grapalat" w:hAnsi="GHEA Grapalat"/>
                <w:sz w:val="20"/>
                <w:lang w:val="hy-AM"/>
              </w:rPr>
            </w:pPr>
          </w:p>
          <w:p w14:paraId="4F757645" w14:textId="77777777" w:rsidR="008245D1" w:rsidRDefault="008245D1" w:rsidP="008245D1">
            <w:pPr>
              <w:jc w:val="center"/>
              <w:rPr>
                <w:rFonts w:ascii="GHEA Grapalat" w:hAnsi="GHEA Grapalat"/>
                <w:sz w:val="20"/>
                <w:lang w:val="hy-AM"/>
              </w:rPr>
            </w:pPr>
          </w:p>
          <w:p w14:paraId="08B7B018" w14:textId="77777777" w:rsidR="008245D1" w:rsidRDefault="008245D1" w:rsidP="008245D1">
            <w:pPr>
              <w:jc w:val="center"/>
              <w:rPr>
                <w:rFonts w:ascii="GHEA Grapalat" w:hAnsi="GHEA Grapalat"/>
                <w:sz w:val="20"/>
                <w:lang w:val="hy-AM"/>
              </w:rPr>
            </w:pPr>
          </w:p>
          <w:p w14:paraId="7D3D6C7B" w14:textId="6B204149" w:rsidR="008245D1" w:rsidRDefault="008245D1" w:rsidP="008245D1">
            <w:pPr>
              <w:jc w:val="center"/>
              <w:rPr>
                <w:rFonts w:ascii="GHEA Grapalat" w:hAnsi="GHEA Grapalat"/>
                <w:sz w:val="20"/>
                <w:lang w:val="hy-AM"/>
              </w:rPr>
            </w:pPr>
            <w:r>
              <w:rPr>
                <w:rFonts w:ascii="GHEA Grapalat" w:hAnsi="GHEA Grapalat"/>
                <w:sz w:val="20"/>
                <w:lang w:val="hy-AM"/>
              </w:rPr>
              <w:t>1</w:t>
            </w:r>
          </w:p>
          <w:p w14:paraId="5E8AFEC0" w14:textId="77777777" w:rsidR="008245D1" w:rsidRDefault="008245D1" w:rsidP="008245D1">
            <w:pPr>
              <w:jc w:val="center"/>
              <w:rPr>
                <w:rFonts w:ascii="GHEA Grapalat" w:hAnsi="GHEA Grapalat"/>
                <w:sz w:val="20"/>
                <w:lang w:val="hy-AM"/>
              </w:rPr>
            </w:pPr>
          </w:p>
          <w:p w14:paraId="028EF781" w14:textId="77777777" w:rsidR="008245D1" w:rsidRDefault="008245D1" w:rsidP="008245D1">
            <w:pPr>
              <w:jc w:val="center"/>
              <w:rPr>
                <w:rFonts w:ascii="GHEA Grapalat" w:hAnsi="GHEA Grapalat"/>
                <w:sz w:val="20"/>
                <w:lang w:val="hy-AM"/>
              </w:rPr>
            </w:pPr>
          </w:p>
          <w:p w14:paraId="0E84D26A" w14:textId="77777777" w:rsidR="008245D1" w:rsidRDefault="008245D1" w:rsidP="008245D1">
            <w:pPr>
              <w:jc w:val="center"/>
              <w:rPr>
                <w:rFonts w:ascii="GHEA Grapalat" w:hAnsi="GHEA Grapalat"/>
                <w:sz w:val="20"/>
                <w:lang w:val="hy-AM"/>
              </w:rPr>
            </w:pPr>
          </w:p>
          <w:p w14:paraId="54452C65" w14:textId="77777777" w:rsidR="008245D1" w:rsidRDefault="008245D1" w:rsidP="008245D1">
            <w:pPr>
              <w:jc w:val="center"/>
              <w:rPr>
                <w:rFonts w:ascii="GHEA Grapalat" w:hAnsi="GHEA Grapalat"/>
                <w:sz w:val="20"/>
                <w:lang w:val="hy-AM"/>
              </w:rPr>
            </w:pPr>
          </w:p>
          <w:p w14:paraId="2A099BE4" w14:textId="77777777" w:rsidR="008245D1" w:rsidRDefault="008245D1" w:rsidP="008245D1">
            <w:pPr>
              <w:jc w:val="center"/>
              <w:rPr>
                <w:rFonts w:ascii="GHEA Grapalat" w:hAnsi="GHEA Grapalat"/>
                <w:sz w:val="20"/>
                <w:lang w:val="hy-AM"/>
              </w:rPr>
            </w:pPr>
          </w:p>
          <w:p w14:paraId="33879BE6" w14:textId="77777777" w:rsidR="008245D1" w:rsidRDefault="008245D1" w:rsidP="008245D1">
            <w:pPr>
              <w:jc w:val="center"/>
              <w:rPr>
                <w:rFonts w:ascii="GHEA Grapalat" w:hAnsi="GHEA Grapalat"/>
                <w:sz w:val="20"/>
                <w:lang w:val="hy-AM"/>
              </w:rPr>
            </w:pPr>
          </w:p>
          <w:p w14:paraId="36BBF113" w14:textId="77777777" w:rsidR="008245D1" w:rsidRDefault="008245D1" w:rsidP="008245D1">
            <w:pPr>
              <w:jc w:val="center"/>
              <w:rPr>
                <w:rFonts w:ascii="GHEA Grapalat" w:hAnsi="GHEA Grapalat"/>
                <w:sz w:val="20"/>
                <w:lang w:val="hy-AM"/>
              </w:rPr>
            </w:pPr>
          </w:p>
          <w:p w14:paraId="4CD4B88F" w14:textId="77777777" w:rsidR="008245D1" w:rsidRDefault="008245D1" w:rsidP="008245D1">
            <w:pPr>
              <w:jc w:val="center"/>
              <w:rPr>
                <w:rFonts w:ascii="GHEA Grapalat" w:hAnsi="GHEA Grapalat"/>
                <w:sz w:val="20"/>
                <w:lang w:val="hy-AM"/>
              </w:rPr>
            </w:pPr>
          </w:p>
          <w:p w14:paraId="34169948" w14:textId="77777777" w:rsidR="008245D1" w:rsidRDefault="008245D1" w:rsidP="008245D1">
            <w:pPr>
              <w:jc w:val="center"/>
              <w:rPr>
                <w:rFonts w:ascii="GHEA Grapalat" w:hAnsi="GHEA Grapalat"/>
                <w:sz w:val="20"/>
                <w:lang w:val="hy-AM"/>
              </w:rPr>
            </w:pPr>
          </w:p>
          <w:p w14:paraId="2CE88BC3" w14:textId="77777777" w:rsidR="008245D1" w:rsidRDefault="008245D1" w:rsidP="008245D1">
            <w:pPr>
              <w:jc w:val="center"/>
              <w:rPr>
                <w:rFonts w:ascii="GHEA Grapalat" w:hAnsi="GHEA Grapalat"/>
                <w:sz w:val="20"/>
                <w:lang w:val="hy-AM"/>
              </w:rPr>
            </w:pPr>
          </w:p>
          <w:p w14:paraId="5EC84C73" w14:textId="77777777" w:rsidR="008245D1" w:rsidRDefault="008245D1" w:rsidP="008245D1">
            <w:pPr>
              <w:jc w:val="center"/>
              <w:rPr>
                <w:rFonts w:ascii="GHEA Grapalat" w:hAnsi="GHEA Grapalat"/>
                <w:sz w:val="20"/>
                <w:lang w:val="hy-AM"/>
              </w:rPr>
            </w:pPr>
          </w:p>
          <w:p w14:paraId="6E4D2C83" w14:textId="77777777" w:rsidR="008245D1" w:rsidRDefault="008245D1" w:rsidP="008245D1">
            <w:pPr>
              <w:jc w:val="center"/>
              <w:rPr>
                <w:rFonts w:ascii="GHEA Grapalat" w:hAnsi="GHEA Grapalat"/>
                <w:sz w:val="20"/>
                <w:lang w:val="hy-AM"/>
              </w:rPr>
            </w:pPr>
          </w:p>
          <w:p w14:paraId="34B7953D" w14:textId="77777777" w:rsidR="008245D1" w:rsidRDefault="008245D1" w:rsidP="008245D1">
            <w:pPr>
              <w:jc w:val="center"/>
              <w:rPr>
                <w:rFonts w:ascii="GHEA Grapalat" w:hAnsi="GHEA Grapalat"/>
                <w:sz w:val="20"/>
                <w:lang w:val="hy-AM"/>
              </w:rPr>
            </w:pPr>
          </w:p>
          <w:p w14:paraId="4A879B57" w14:textId="77777777" w:rsidR="008245D1" w:rsidRDefault="008245D1" w:rsidP="008245D1">
            <w:pPr>
              <w:jc w:val="center"/>
              <w:rPr>
                <w:rFonts w:ascii="GHEA Grapalat" w:hAnsi="GHEA Grapalat"/>
                <w:sz w:val="20"/>
                <w:lang w:val="hy-AM"/>
              </w:rPr>
            </w:pPr>
          </w:p>
          <w:p w14:paraId="12BD40FB" w14:textId="77777777" w:rsidR="008245D1" w:rsidRDefault="008245D1" w:rsidP="008245D1">
            <w:pPr>
              <w:jc w:val="center"/>
              <w:rPr>
                <w:rFonts w:ascii="GHEA Grapalat" w:hAnsi="GHEA Grapalat"/>
                <w:sz w:val="20"/>
                <w:lang w:val="hy-AM"/>
              </w:rPr>
            </w:pPr>
          </w:p>
          <w:p w14:paraId="223E7F6A" w14:textId="77777777" w:rsidR="008245D1" w:rsidRDefault="008245D1" w:rsidP="008245D1">
            <w:pPr>
              <w:jc w:val="center"/>
              <w:rPr>
                <w:rFonts w:ascii="GHEA Grapalat" w:hAnsi="GHEA Grapalat"/>
                <w:sz w:val="20"/>
                <w:lang w:val="hy-AM"/>
              </w:rPr>
            </w:pPr>
          </w:p>
          <w:p w14:paraId="7DE0122D" w14:textId="77777777" w:rsidR="008245D1" w:rsidRDefault="008245D1" w:rsidP="008245D1">
            <w:pPr>
              <w:jc w:val="center"/>
              <w:rPr>
                <w:rFonts w:ascii="GHEA Grapalat" w:hAnsi="GHEA Grapalat"/>
                <w:sz w:val="20"/>
                <w:lang w:val="hy-AM"/>
              </w:rPr>
            </w:pPr>
          </w:p>
          <w:p w14:paraId="11C82362" w14:textId="77777777" w:rsidR="008245D1" w:rsidRDefault="008245D1" w:rsidP="008245D1">
            <w:pPr>
              <w:jc w:val="center"/>
              <w:rPr>
                <w:rFonts w:ascii="GHEA Grapalat" w:hAnsi="GHEA Grapalat"/>
                <w:sz w:val="20"/>
                <w:lang w:val="hy-AM"/>
              </w:rPr>
            </w:pPr>
          </w:p>
          <w:p w14:paraId="57EBF73E" w14:textId="77777777" w:rsidR="008245D1" w:rsidRDefault="008245D1" w:rsidP="008245D1">
            <w:pPr>
              <w:jc w:val="center"/>
              <w:rPr>
                <w:rFonts w:ascii="GHEA Grapalat" w:hAnsi="GHEA Grapalat"/>
                <w:sz w:val="20"/>
                <w:lang w:val="hy-AM"/>
              </w:rPr>
            </w:pPr>
          </w:p>
          <w:p w14:paraId="41462E28" w14:textId="77777777" w:rsidR="008245D1" w:rsidRDefault="008245D1" w:rsidP="008245D1">
            <w:pPr>
              <w:jc w:val="center"/>
              <w:rPr>
                <w:rFonts w:ascii="GHEA Grapalat" w:hAnsi="GHEA Grapalat"/>
                <w:sz w:val="20"/>
                <w:lang w:val="hy-AM"/>
              </w:rPr>
            </w:pPr>
          </w:p>
          <w:p w14:paraId="1F55C136" w14:textId="77777777" w:rsidR="008245D1" w:rsidRDefault="008245D1" w:rsidP="008245D1">
            <w:pPr>
              <w:jc w:val="center"/>
              <w:rPr>
                <w:rFonts w:ascii="GHEA Grapalat" w:hAnsi="GHEA Grapalat"/>
                <w:sz w:val="20"/>
                <w:lang w:val="hy-AM"/>
              </w:rPr>
            </w:pPr>
          </w:p>
          <w:p w14:paraId="738B701E" w14:textId="77777777" w:rsidR="008245D1" w:rsidRDefault="008245D1" w:rsidP="008245D1">
            <w:pPr>
              <w:jc w:val="center"/>
              <w:rPr>
                <w:rFonts w:ascii="GHEA Grapalat" w:hAnsi="GHEA Grapalat"/>
                <w:sz w:val="20"/>
                <w:lang w:val="hy-AM"/>
              </w:rPr>
            </w:pPr>
          </w:p>
          <w:p w14:paraId="40B089F4" w14:textId="77777777" w:rsidR="008245D1" w:rsidRDefault="008245D1" w:rsidP="008245D1">
            <w:pPr>
              <w:jc w:val="center"/>
              <w:rPr>
                <w:rFonts w:ascii="GHEA Grapalat" w:hAnsi="GHEA Grapalat"/>
                <w:sz w:val="20"/>
                <w:lang w:val="hy-AM"/>
              </w:rPr>
            </w:pPr>
          </w:p>
          <w:p w14:paraId="26A98937" w14:textId="77777777" w:rsidR="008245D1" w:rsidRDefault="008245D1" w:rsidP="008245D1">
            <w:pPr>
              <w:jc w:val="center"/>
              <w:rPr>
                <w:rFonts w:ascii="GHEA Grapalat" w:hAnsi="GHEA Grapalat"/>
                <w:sz w:val="20"/>
                <w:lang w:val="hy-AM"/>
              </w:rPr>
            </w:pPr>
          </w:p>
          <w:p w14:paraId="124B064B" w14:textId="77777777" w:rsidR="008245D1" w:rsidRDefault="008245D1" w:rsidP="008245D1">
            <w:pPr>
              <w:rPr>
                <w:rFonts w:ascii="GHEA Grapalat" w:hAnsi="GHEA Grapalat"/>
                <w:sz w:val="20"/>
                <w:lang w:val="hy-AM"/>
              </w:rPr>
            </w:pPr>
          </w:p>
          <w:p w14:paraId="3DA7B029" w14:textId="77777777" w:rsidR="008245D1" w:rsidRDefault="008245D1" w:rsidP="008245D1">
            <w:pPr>
              <w:jc w:val="center"/>
              <w:rPr>
                <w:rFonts w:ascii="GHEA Grapalat" w:hAnsi="GHEA Grapalat"/>
                <w:sz w:val="20"/>
                <w:lang w:val="hy-AM"/>
              </w:rPr>
            </w:pPr>
          </w:p>
          <w:p w14:paraId="15ACB283" w14:textId="2B93D903" w:rsidR="008245D1" w:rsidRPr="00453E01" w:rsidRDefault="008245D1" w:rsidP="008245D1">
            <w:pPr>
              <w:jc w:val="center"/>
              <w:rPr>
                <w:rFonts w:ascii="GHEA Grapalat" w:hAnsi="GHEA Grapalat"/>
                <w:sz w:val="20"/>
                <w:lang w:val="hy-AM"/>
              </w:rPr>
            </w:pPr>
          </w:p>
        </w:tc>
        <w:tc>
          <w:tcPr>
            <w:tcW w:w="1980" w:type="dxa"/>
            <w:vAlign w:val="center"/>
          </w:tcPr>
          <w:p w14:paraId="7F3C38D5" w14:textId="77777777" w:rsidR="008245D1" w:rsidRPr="008245D1" w:rsidRDefault="008245D1" w:rsidP="00C65CCF">
            <w:pPr>
              <w:rPr>
                <w:rFonts w:ascii="GHEA Grapalat" w:hAnsi="GHEA Grapalat" w:cs="Calibri"/>
                <w:color w:val="000000"/>
                <w:sz w:val="22"/>
                <w:szCs w:val="18"/>
                <w:lang w:val="hy-AM"/>
              </w:rPr>
            </w:pPr>
            <w:r w:rsidRPr="008245D1">
              <w:rPr>
                <w:rFonts w:ascii="GHEA Grapalat" w:hAnsi="GHEA Grapalat" w:cs="Calibri"/>
                <w:color w:val="000000"/>
                <w:sz w:val="22"/>
                <w:szCs w:val="18"/>
                <w:lang w:val="hy-AM"/>
              </w:rPr>
              <w:lastRenderedPageBreak/>
              <w:t xml:space="preserve">ք. Երևան </w:t>
            </w:r>
          </w:p>
          <w:p w14:paraId="14B01DE0" w14:textId="445D3425" w:rsidR="008245D1" w:rsidRPr="008245D1" w:rsidRDefault="008245D1" w:rsidP="008245D1">
            <w:pPr>
              <w:rPr>
                <w:rFonts w:ascii="GHEA Grapalat" w:hAnsi="GHEA Grapalat" w:cs="Calibri"/>
                <w:color w:val="000000"/>
                <w:sz w:val="22"/>
                <w:szCs w:val="18"/>
                <w:lang w:val="hy-AM"/>
              </w:rPr>
            </w:pPr>
            <w:r w:rsidRPr="008245D1">
              <w:rPr>
                <w:rFonts w:ascii="GHEA Grapalat" w:hAnsi="GHEA Grapalat" w:cs="Calibri"/>
                <w:color w:val="000000"/>
                <w:sz w:val="22"/>
                <w:szCs w:val="18"/>
                <w:lang w:val="hy-AM"/>
              </w:rPr>
              <w:t xml:space="preserve">Մալաթիա-Սեբաստիա վարչական շրջան </w:t>
            </w:r>
          </w:p>
        </w:tc>
        <w:tc>
          <w:tcPr>
            <w:tcW w:w="2790" w:type="dxa"/>
            <w:vAlign w:val="center"/>
          </w:tcPr>
          <w:p w14:paraId="4376E1B5" w14:textId="76784841" w:rsidR="008245D1" w:rsidRPr="008245D1" w:rsidRDefault="008245D1" w:rsidP="008245D1">
            <w:pPr>
              <w:jc w:val="center"/>
              <w:rPr>
                <w:rFonts w:ascii="GHEA Grapalat" w:hAnsi="GHEA Grapalat" w:cs="Calibri"/>
                <w:color w:val="000000"/>
                <w:sz w:val="22"/>
                <w:szCs w:val="18"/>
                <w:lang w:val="hy-AM"/>
              </w:rPr>
            </w:pPr>
            <w:r w:rsidRPr="008245D1">
              <w:rPr>
                <w:rFonts w:ascii="GHEA Grapalat" w:hAnsi="GHEA Grapalat" w:cs="Calibri"/>
                <w:color w:val="000000"/>
                <w:sz w:val="22"/>
                <w:szCs w:val="18"/>
                <w:lang w:val="hy-AM"/>
              </w:rPr>
              <w:t xml:space="preserve">Պայմանագիրը ուժի մեջ է մտնում շինարարական աշխատանքների գնման պայմանագիրը վավերացնելու օրվանից և գործում է շինարարական աշխատանքներին զուգընթաց  </w:t>
            </w:r>
          </w:p>
        </w:tc>
      </w:tr>
    </w:tbl>
    <w:p w14:paraId="5305B9EE" w14:textId="77777777" w:rsidR="008245D1" w:rsidRPr="008245D1" w:rsidRDefault="008245D1" w:rsidP="008245D1">
      <w:pPr>
        <w:tabs>
          <w:tab w:val="left" w:pos="676"/>
        </w:tabs>
        <w:rPr>
          <w:rFonts w:ascii="GHEA Grapalat" w:hAnsi="GHEA Grapalat"/>
          <w:b/>
          <w:sz w:val="20"/>
          <w:lang w:val="hy-AM"/>
        </w:rPr>
      </w:pPr>
      <w:r>
        <w:rPr>
          <w:rFonts w:ascii="GHEA Grapalat" w:hAnsi="GHEA Grapalat"/>
          <w:sz w:val="20"/>
          <w:lang w:val="hy-AM"/>
        </w:rPr>
        <w:lastRenderedPageBreak/>
        <w:tab/>
      </w:r>
      <w:r w:rsidRPr="008245D1">
        <w:rPr>
          <w:rFonts w:ascii="GHEA Grapalat" w:hAnsi="GHEA Grapalat"/>
          <w:b/>
          <w:sz w:val="20"/>
          <w:lang w:val="hy-AM"/>
        </w:rPr>
        <w:t>Խորհրդատվական ծառայությունների մատուցման համար անհրաժեշտ է շինարարության որակի տեխնիկական հսկողության 2-րդ դասի լիցենզիա։</w:t>
      </w:r>
    </w:p>
    <w:p w14:paraId="1DBACBBC" w14:textId="77777777" w:rsidR="008245D1" w:rsidRPr="008245D1" w:rsidRDefault="008245D1" w:rsidP="008245D1">
      <w:pPr>
        <w:tabs>
          <w:tab w:val="left" w:pos="676"/>
        </w:tabs>
        <w:rPr>
          <w:rFonts w:ascii="GHEA Grapalat" w:hAnsi="GHEA Grapalat"/>
          <w:b/>
          <w:sz w:val="20"/>
          <w:lang w:val="hy-AM"/>
        </w:rPr>
      </w:pPr>
      <w:r w:rsidRPr="008245D1">
        <w:rPr>
          <w:rFonts w:ascii="GHEA Grapalat" w:hAnsi="GHEA Grapalat"/>
          <w:b/>
          <w:sz w:val="20"/>
          <w:lang w:val="hy-AM"/>
        </w:rPr>
        <w:t>Լիցենզիայի ներդիր՝ բնակելի, հասարակական և արտադրական կառույցներ</w:t>
      </w:r>
    </w:p>
    <w:p w14:paraId="029FBC11" w14:textId="2226B0D5" w:rsidR="00513CB2" w:rsidRDefault="00513CB2" w:rsidP="008245D1">
      <w:pPr>
        <w:tabs>
          <w:tab w:val="left" w:pos="676"/>
        </w:tabs>
        <w:rPr>
          <w:rFonts w:ascii="GHEA Grapalat" w:hAnsi="GHEA Grapalat"/>
          <w:sz w:val="20"/>
          <w:lang w:val="hy-AM"/>
        </w:rPr>
      </w:pPr>
    </w:p>
    <w:p w14:paraId="5FFCE2C6" w14:textId="77777777" w:rsidR="008245D1" w:rsidRDefault="008245D1" w:rsidP="00513CB2">
      <w:pPr>
        <w:jc w:val="right"/>
        <w:rPr>
          <w:rFonts w:ascii="GHEA Grapalat" w:hAnsi="GHEA Grapalat"/>
          <w:sz w:val="20"/>
          <w:lang w:val="hy-AM"/>
        </w:rPr>
      </w:pPr>
    </w:p>
    <w:p w14:paraId="786E927A" w14:textId="77777777" w:rsidR="008245D1" w:rsidRPr="00274C6A" w:rsidRDefault="008245D1"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1"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2BE2C05"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w:t>
      </w:r>
      <w:r w:rsidR="00373C4E">
        <w:rPr>
          <w:rFonts w:ascii="GHEA Grapalat" w:hAnsi="GHEA Grapalat"/>
          <w:i/>
          <w:sz w:val="18"/>
          <w:lang w:val="hy-AM"/>
        </w:rPr>
        <w:t>6</w:t>
      </w:r>
      <w:r w:rsidRPr="00F566BF">
        <w:rPr>
          <w:rFonts w:ascii="GHEA Grapalat" w:hAnsi="GHEA Grapalat"/>
          <w:i/>
          <w:sz w:val="18"/>
          <w:lang w:val="hy-AM"/>
        </w:rPr>
        <w:t xml:space="preserve">  թ. կնքված </w:t>
      </w:r>
    </w:p>
    <w:p w14:paraId="7737E6A1" w14:textId="6E4E6775"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w:t>
      </w:r>
      <w:r w:rsidR="00AE330B">
        <w:rPr>
          <w:rFonts w:ascii="GHEA Grapalat" w:hAnsi="GHEA Grapalat"/>
          <w:i/>
          <w:sz w:val="18"/>
          <w:lang w:val="hy-AM"/>
        </w:rPr>
        <w:t>ԵՔ-ԲՄԽԾՁԲ-</w:t>
      </w:r>
      <w:r w:rsidR="008245D1">
        <w:rPr>
          <w:rFonts w:ascii="GHEA Grapalat" w:hAnsi="GHEA Grapalat"/>
          <w:i/>
          <w:sz w:val="18"/>
          <w:lang w:val="hy-AM"/>
        </w:rPr>
        <w:t>26/30</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0F65C4" w14:paraId="272DFF80" w14:textId="77777777" w:rsidTr="000968C3">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170" w:type="dxa"/>
            <w:gridSpan w:val="14"/>
            <w:vAlign w:val="center"/>
          </w:tcPr>
          <w:p w14:paraId="5CF4675B" w14:textId="4E95F500"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w:t>
            </w:r>
            <w:r w:rsidR="00E12D78">
              <w:rPr>
                <w:rFonts w:ascii="GHEA Grapalat" w:hAnsi="GHEA Grapalat"/>
                <w:sz w:val="18"/>
                <w:lang w:val="es-ES"/>
              </w:rPr>
              <w:t>6</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0968C3">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373C4E" w:rsidRPr="00F566BF" w14:paraId="4778FBF1" w14:textId="77777777" w:rsidTr="00D61406">
        <w:trPr>
          <w:gridAfter w:val="1"/>
          <w:wAfter w:w="12" w:type="dxa"/>
          <w:trHeight w:val="1549"/>
        </w:trPr>
        <w:tc>
          <w:tcPr>
            <w:tcW w:w="1874" w:type="dxa"/>
            <w:vAlign w:val="center"/>
          </w:tcPr>
          <w:p w14:paraId="06510526" w14:textId="79AFC6C1" w:rsidR="00373C4E" w:rsidRPr="00F566BF" w:rsidRDefault="00373C4E" w:rsidP="00373C4E">
            <w:pPr>
              <w:jc w:val="center"/>
              <w:rPr>
                <w:rFonts w:ascii="GHEA Grapalat" w:hAnsi="GHEA Grapalat"/>
                <w:sz w:val="20"/>
                <w:lang w:val="es-ES"/>
              </w:rPr>
            </w:pPr>
            <w:r>
              <w:rPr>
                <w:rFonts w:ascii="GHEA Grapalat" w:hAnsi="GHEA Grapalat"/>
                <w:sz w:val="20"/>
                <w:lang w:val="es-ES"/>
              </w:rPr>
              <w:t>1</w:t>
            </w:r>
          </w:p>
        </w:tc>
        <w:tc>
          <w:tcPr>
            <w:tcW w:w="1976" w:type="dxa"/>
            <w:vAlign w:val="center"/>
          </w:tcPr>
          <w:p w14:paraId="4E091665" w14:textId="77777777" w:rsidR="00373C4E" w:rsidRDefault="00373C4E" w:rsidP="00373C4E">
            <w:pPr>
              <w:jc w:val="center"/>
              <w:rPr>
                <w:rFonts w:ascii="GHEA Grapalat" w:hAnsi="GHEA Grapalat"/>
                <w:sz w:val="20"/>
                <w:szCs w:val="20"/>
                <w:lang w:val="ru-RU"/>
              </w:rPr>
            </w:pPr>
          </w:p>
          <w:p w14:paraId="6D3F3468" w14:textId="4ADAB511" w:rsidR="00373C4E" w:rsidRPr="00F566BF" w:rsidRDefault="008245D1" w:rsidP="00373C4E">
            <w:pPr>
              <w:jc w:val="center"/>
              <w:rPr>
                <w:rFonts w:ascii="GHEA Grapalat" w:hAnsi="GHEA Grapalat"/>
                <w:sz w:val="20"/>
                <w:lang w:val="es-ES"/>
              </w:rPr>
            </w:pPr>
            <w:r w:rsidRPr="008245D1">
              <w:rPr>
                <w:rFonts w:ascii="GHEA Grapalat" w:hAnsi="GHEA Grapalat"/>
                <w:b/>
                <w:bCs/>
                <w:sz w:val="20"/>
                <w:szCs w:val="20"/>
              </w:rPr>
              <w:t>71351540/98</w:t>
            </w:r>
          </w:p>
        </w:tc>
        <w:tc>
          <w:tcPr>
            <w:tcW w:w="2506" w:type="dxa"/>
            <w:vAlign w:val="center"/>
          </w:tcPr>
          <w:p w14:paraId="2CCA5D10" w14:textId="16F4CFBA" w:rsidR="00373C4E" w:rsidRPr="003B509C" w:rsidRDefault="008245D1" w:rsidP="00373C4E">
            <w:pPr>
              <w:jc w:val="center"/>
              <w:rPr>
                <w:rFonts w:ascii="GHEA Grapalat" w:hAnsi="GHEA Grapalat"/>
                <w:b/>
                <w:sz w:val="20"/>
                <w:lang w:val="hy-AM"/>
              </w:rPr>
            </w:pPr>
            <w:r w:rsidRPr="008245D1">
              <w:rPr>
                <w:rFonts w:ascii="GHEA Grapalat" w:hAnsi="GHEA Grapalat" w:cs="Calibri"/>
                <w:sz w:val="20"/>
                <w:szCs w:val="20"/>
                <w:lang w:val="hy-AM"/>
              </w:rPr>
              <w:t>Երևան քաղաքի Մալաթիա-Սեբաստիա վարչական շրջանի տարածքում բակային տարածքների և միջբակային ճանապարհների ասֆալտապատման աշխատանքների որակի տեխնիկական հսկողության խորհրդատվական ծառայություններ</w:t>
            </w:r>
          </w:p>
        </w:tc>
        <w:tc>
          <w:tcPr>
            <w:tcW w:w="606" w:type="dxa"/>
            <w:textDirection w:val="btLr"/>
            <w:vAlign w:val="center"/>
          </w:tcPr>
          <w:p w14:paraId="3557F925" w14:textId="25F08918" w:rsidR="00373C4E" w:rsidRPr="00F566BF" w:rsidRDefault="00373C4E" w:rsidP="00373C4E">
            <w:pPr>
              <w:jc w:val="center"/>
              <w:rPr>
                <w:rFonts w:ascii="GHEA Grapalat" w:hAnsi="GHEA Grapalat"/>
                <w:lang w:val="pt-BR"/>
              </w:rPr>
            </w:pPr>
            <w:r>
              <w:rPr>
                <w:rFonts w:ascii="GHEA Grapalat" w:hAnsi="GHEA Grapalat"/>
                <w:sz w:val="20"/>
                <w:szCs w:val="20"/>
              </w:rPr>
              <w:t>0</w:t>
            </w:r>
          </w:p>
        </w:tc>
        <w:tc>
          <w:tcPr>
            <w:tcW w:w="606" w:type="dxa"/>
            <w:textDirection w:val="btLr"/>
            <w:vAlign w:val="center"/>
          </w:tcPr>
          <w:p w14:paraId="71BE3923" w14:textId="2F2766A0" w:rsidR="00373C4E" w:rsidRPr="00F566BF" w:rsidRDefault="00373C4E" w:rsidP="00373C4E">
            <w:pPr>
              <w:jc w:val="center"/>
              <w:rPr>
                <w:rFonts w:ascii="GHEA Grapalat" w:hAnsi="GHEA Grapalat"/>
                <w:lang w:val="pt-BR"/>
              </w:rPr>
            </w:pPr>
            <w:r>
              <w:rPr>
                <w:rFonts w:ascii="GHEA Grapalat" w:hAnsi="GHEA Grapalat"/>
                <w:sz w:val="20"/>
                <w:szCs w:val="20"/>
              </w:rPr>
              <w:t>0</w:t>
            </w:r>
          </w:p>
        </w:tc>
        <w:tc>
          <w:tcPr>
            <w:tcW w:w="605" w:type="dxa"/>
            <w:textDirection w:val="btLr"/>
            <w:vAlign w:val="center"/>
          </w:tcPr>
          <w:p w14:paraId="2332FAE3" w14:textId="1F9CDAA4" w:rsidR="00373C4E" w:rsidRPr="00F566BF" w:rsidRDefault="008245D1" w:rsidP="00373C4E">
            <w:pPr>
              <w:jc w:val="center"/>
              <w:rPr>
                <w:rFonts w:ascii="GHEA Grapalat" w:hAnsi="GHEA Grapalat" w:cs="Arial"/>
                <w:sz w:val="18"/>
                <w:szCs w:val="18"/>
                <w:lang w:val="pt-BR"/>
              </w:rPr>
            </w:pPr>
            <w:r>
              <w:rPr>
                <w:rFonts w:ascii="GHEA Grapalat" w:hAnsi="GHEA Grapalat"/>
                <w:sz w:val="20"/>
                <w:szCs w:val="20"/>
              </w:rPr>
              <w:t>20</w:t>
            </w:r>
            <w:r>
              <w:rPr>
                <w:rFonts w:ascii="GHEA Grapalat" w:hAnsi="GHEA Grapalat"/>
                <w:sz w:val="18"/>
                <w:szCs w:val="18"/>
              </w:rPr>
              <w:t>%</w:t>
            </w:r>
          </w:p>
        </w:tc>
        <w:tc>
          <w:tcPr>
            <w:tcW w:w="605" w:type="dxa"/>
            <w:textDirection w:val="btLr"/>
          </w:tcPr>
          <w:p w14:paraId="3C3A791F" w14:textId="48E035DB" w:rsidR="00373C4E" w:rsidRPr="00F566BF" w:rsidRDefault="008245D1" w:rsidP="00373C4E">
            <w:pPr>
              <w:jc w:val="center"/>
              <w:rPr>
                <w:rFonts w:ascii="GHEA Grapalat" w:hAnsi="GHEA Grapalat" w:cs="Arial"/>
                <w:sz w:val="18"/>
                <w:szCs w:val="18"/>
                <w:lang w:val="pt-BR"/>
              </w:rPr>
            </w:pPr>
            <w:r>
              <w:rPr>
                <w:rFonts w:ascii="GHEA Grapalat" w:hAnsi="GHEA Grapalat"/>
                <w:sz w:val="18"/>
                <w:szCs w:val="18"/>
              </w:rPr>
              <w:t>4</w:t>
            </w:r>
            <w:r w:rsidR="00373C4E">
              <w:rPr>
                <w:rFonts w:ascii="GHEA Grapalat" w:hAnsi="GHEA Grapalat"/>
                <w:sz w:val="18"/>
                <w:szCs w:val="18"/>
              </w:rPr>
              <w:t>0%</w:t>
            </w:r>
          </w:p>
        </w:tc>
        <w:tc>
          <w:tcPr>
            <w:tcW w:w="605" w:type="dxa"/>
            <w:textDirection w:val="btLr"/>
          </w:tcPr>
          <w:p w14:paraId="0E002E46" w14:textId="236EFCA8" w:rsidR="00373C4E" w:rsidRPr="00F566BF" w:rsidRDefault="008245D1" w:rsidP="00373C4E">
            <w:pPr>
              <w:jc w:val="center"/>
              <w:rPr>
                <w:rFonts w:ascii="GHEA Grapalat" w:hAnsi="GHEA Grapalat" w:cs="Arial"/>
                <w:sz w:val="18"/>
                <w:szCs w:val="18"/>
                <w:lang w:val="pt-BR"/>
              </w:rPr>
            </w:pPr>
            <w:r>
              <w:rPr>
                <w:rFonts w:ascii="GHEA Grapalat" w:hAnsi="GHEA Grapalat"/>
                <w:sz w:val="18"/>
                <w:szCs w:val="18"/>
              </w:rPr>
              <w:t>40%</w:t>
            </w:r>
          </w:p>
        </w:tc>
        <w:tc>
          <w:tcPr>
            <w:tcW w:w="605" w:type="dxa"/>
            <w:textDirection w:val="btLr"/>
          </w:tcPr>
          <w:p w14:paraId="78FF2EEA" w14:textId="5D5848A3" w:rsidR="00373C4E" w:rsidRPr="00F566BF" w:rsidRDefault="008245D1" w:rsidP="00373C4E">
            <w:pPr>
              <w:jc w:val="center"/>
              <w:rPr>
                <w:rFonts w:ascii="GHEA Grapalat" w:hAnsi="GHEA Grapalat" w:cs="Arial"/>
                <w:sz w:val="18"/>
                <w:szCs w:val="18"/>
                <w:lang w:val="pt-BR"/>
              </w:rPr>
            </w:pPr>
            <w:r>
              <w:rPr>
                <w:rFonts w:ascii="GHEA Grapalat" w:hAnsi="GHEA Grapalat"/>
                <w:sz w:val="18"/>
                <w:szCs w:val="18"/>
              </w:rPr>
              <w:t>40%</w:t>
            </w:r>
          </w:p>
        </w:tc>
        <w:tc>
          <w:tcPr>
            <w:tcW w:w="685" w:type="dxa"/>
            <w:textDirection w:val="btLr"/>
          </w:tcPr>
          <w:p w14:paraId="4574A4AC" w14:textId="2CE5E192" w:rsidR="00373C4E" w:rsidRPr="00F566BF" w:rsidRDefault="008245D1" w:rsidP="00373C4E">
            <w:pPr>
              <w:jc w:val="center"/>
              <w:rPr>
                <w:rFonts w:ascii="GHEA Grapalat" w:hAnsi="GHEA Grapalat" w:cs="Arial"/>
                <w:sz w:val="18"/>
                <w:szCs w:val="18"/>
                <w:lang w:val="pt-BR"/>
              </w:rPr>
            </w:pPr>
            <w:r>
              <w:rPr>
                <w:rFonts w:ascii="GHEA Grapalat" w:hAnsi="GHEA Grapalat"/>
                <w:sz w:val="18"/>
                <w:szCs w:val="18"/>
              </w:rPr>
              <w:t>8</w:t>
            </w:r>
            <w:r w:rsidR="00373C4E">
              <w:rPr>
                <w:rFonts w:ascii="GHEA Grapalat" w:hAnsi="GHEA Grapalat"/>
                <w:sz w:val="18"/>
                <w:szCs w:val="18"/>
              </w:rPr>
              <w:t>0%</w:t>
            </w:r>
          </w:p>
        </w:tc>
        <w:tc>
          <w:tcPr>
            <w:tcW w:w="685" w:type="dxa"/>
            <w:textDirection w:val="btLr"/>
          </w:tcPr>
          <w:p w14:paraId="41771D75" w14:textId="79077DED" w:rsidR="00373C4E" w:rsidRPr="00F566BF" w:rsidRDefault="008245D1" w:rsidP="00373C4E">
            <w:pPr>
              <w:jc w:val="center"/>
              <w:rPr>
                <w:rFonts w:ascii="GHEA Grapalat" w:hAnsi="GHEA Grapalat" w:cs="Arial"/>
                <w:sz w:val="18"/>
                <w:szCs w:val="18"/>
                <w:lang w:val="pt-BR"/>
              </w:rPr>
            </w:pPr>
            <w:r>
              <w:rPr>
                <w:rFonts w:ascii="GHEA Grapalat" w:hAnsi="GHEA Grapalat"/>
                <w:sz w:val="18"/>
                <w:szCs w:val="18"/>
              </w:rPr>
              <w:t>80%</w:t>
            </w:r>
          </w:p>
        </w:tc>
        <w:tc>
          <w:tcPr>
            <w:tcW w:w="685" w:type="dxa"/>
            <w:textDirection w:val="btLr"/>
          </w:tcPr>
          <w:p w14:paraId="3105C606" w14:textId="7D6C97E5" w:rsidR="00373C4E" w:rsidRPr="00F566BF" w:rsidRDefault="008245D1" w:rsidP="00373C4E">
            <w:pPr>
              <w:jc w:val="center"/>
              <w:rPr>
                <w:rFonts w:ascii="GHEA Grapalat" w:hAnsi="GHEA Grapalat" w:cs="Arial"/>
                <w:sz w:val="18"/>
                <w:szCs w:val="18"/>
                <w:lang w:val="pt-BR"/>
              </w:rPr>
            </w:pPr>
            <w:r>
              <w:rPr>
                <w:rFonts w:ascii="GHEA Grapalat" w:hAnsi="GHEA Grapalat"/>
                <w:sz w:val="18"/>
                <w:szCs w:val="18"/>
              </w:rPr>
              <w:t>80%</w:t>
            </w:r>
          </w:p>
        </w:tc>
        <w:tc>
          <w:tcPr>
            <w:tcW w:w="685" w:type="dxa"/>
            <w:textDirection w:val="btLr"/>
            <w:vAlign w:val="center"/>
          </w:tcPr>
          <w:p w14:paraId="05AD19F7" w14:textId="59E45739"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vAlign w:val="center"/>
          </w:tcPr>
          <w:p w14:paraId="052AAB1C" w14:textId="3419834E"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vAlign w:val="center"/>
          </w:tcPr>
          <w:p w14:paraId="20E27A48" w14:textId="0DE8BEAF"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1416" w:type="dxa"/>
            <w:textDirection w:val="btLr"/>
            <w:vAlign w:val="center"/>
          </w:tcPr>
          <w:p w14:paraId="684C056C" w14:textId="42C2BB9E" w:rsidR="00373C4E" w:rsidRPr="00F566BF" w:rsidRDefault="00373C4E" w:rsidP="00373C4E">
            <w:pPr>
              <w:jc w:val="center"/>
              <w:rPr>
                <w:rFonts w:ascii="GHEA Grapalat" w:hAnsi="GHEA Grapalat"/>
                <w:b/>
                <w:lang w:val="pt-BR"/>
              </w:rPr>
            </w:pPr>
            <w:r>
              <w:rPr>
                <w:rFonts w:ascii="GHEA Grapalat" w:hAnsi="GHEA Grapalat"/>
                <w:sz w:val="18"/>
                <w:szCs w:val="18"/>
              </w:rPr>
              <w:t>100%</w:t>
            </w:r>
          </w:p>
        </w:tc>
      </w:tr>
    </w:tbl>
    <w:p w14:paraId="0766221F" w14:textId="77777777" w:rsidR="007678FA" w:rsidRPr="000968C3" w:rsidRDefault="007678FA" w:rsidP="007678FA">
      <w:pPr>
        <w:rPr>
          <w:rFonts w:ascii="GHEA Grapalat" w:hAnsi="GHEA Grapalat"/>
          <w:i/>
          <w:sz w:val="18"/>
          <w:szCs w:val="18"/>
          <w:lang w:val="hy-AM"/>
        </w:rPr>
      </w:pPr>
    </w:p>
    <w:p w14:paraId="1A4EF1A0" w14:textId="68C5E21A" w:rsidR="007678FA" w:rsidRPr="00F566BF" w:rsidRDefault="007678FA" w:rsidP="00124947">
      <w:pPr>
        <w:jc w:val="both"/>
        <w:rPr>
          <w:rFonts w:ascii="GHEA Grapalat" w:hAnsi="GHEA Grapalat"/>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 xml:space="preserve">կարգով: </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4B7B5C0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w:t>
      </w:r>
      <w:r w:rsidR="00373C4E">
        <w:rPr>
          <w:rFonts w:ascii="GHEA Grapalat" w:hAnsi="GHEA Grapalat" w:cs="TimesArmenianPSMT"/>
          <w:i/>
          <w:sz w:val="20"/>
          <w:lang w:val="hy-AM"/>
        </w:rPr>
        <w:t>6</w:t>
      </w:r>
      <w:r w:rsidRPr="00F566BF">
        <w:rPr>
          <w:rFonts w:ascii="GHEA Grapalat" w:hAnsi="GHEA Grapalat" w:cs="TimesArmenianPSMT"/>
          <w:i/>
          <w:sz w:val="20"/>
          <w:lang w:val="ru-RU"/>
        </w:rPr>
        <w:t xml:space="preserve">թ. կնքված </w:t>
      </w:r>
    </w:p>
    <w:p w14:paraId="3FDE2F15" w14:textId="52430CEF"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AE330B">
        <w:rPr>
          <w:rFonts w:ascii="GHEA Grapalat" w:hAnsi="GHEA Grapalat"/>
          <w:i/>
          <w:sz w:val="18"/>
          <w:lang w:val="hy-AM"/>
        </w:rPr>
        <w:t>ԵՔ-ԲՄԽԾՁԲ-</w:t>
      </w:r>
      <w:r w:rsidR="008245D1">
        <w:rPr>
          <w:rFonts w:ascii="GHEA Grapalat" w:hAnsi="GHEA Grapalat"/>
          <w:i/>
          <w:sz w:val="18"/>
          <w:lang w:val="hy-AM"/>
        </w:rPr>
        <w:t>26/30</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0F65C4"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proofErr w:type="gramStart"/>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հիմք</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պայմանագրի</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վերաբերյալ</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proofErr w:type="gramStart"/>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20</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 xml:space="preserve">Վճարման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 xml:space="preserve">Վճարման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6264FC05"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w:t>
      </w:r>
      <w:r w:rsidR="00373C4E">
        <w:rPr>
          <w:rFonts w:ascii="GHEA Grapalat" w:hAnsi="GHEA Grapalat" w:cs="TimesArmenianPSMT"/>
          <w:i/>
          <w:sz w:val="20"/>
          <w:lang w:val="hy-AM"/>
        </w:rPr>
        <w:t>6</w:t>
      </w:r>
      <w:r w:rsidRPr="00F566BF">
        <w:rPr>
          <w:rFonts w:ascii="GHEA Grapalat" w:hAnsi="GHEA Grapalat" w:cs="TimesArmenianPSMT"/>
          <w:i/>
          <w:sz w:val="20"/>
          <w:lang w:val="ru-RU"/>
        </w:rPr>
        <w:t xml:space="preserve">թ. կնքված </w:t>
      </w:r>
    </w:p>
    <w:p w14:paraId="4752D2A1" w14:textId="40624FFD" w:rsidR="007678FA" w:rsidRPr="007D0B50"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AE330B">
        <w:rPr>
          <w:rFonts w:ascii="GHEA Grapalat" w:hAnsi="GHEA Grapalat"/>
          <w:i/>
          <w:sz w:val="18"/>
          <w:lang w:val="hy-AM"/>
        </w:rPr>
        <w:t>ԵՔ-ԲՄԽԾՁԲ-</w:t>
      </w:r>
      <w:r w:rsidR="008245D1">
        <w:rPr>
          <w:rFonts w:ascii="GHEA Grapalat" w:hAnsi="GHEA Grapalat"/>
          <w:i/>
          <w:sz w:val="18"/>
          <w:lang w:val="hy-AM"/>
        </w:rPr>
        <w:t>26/30</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7D0B50">
        <w:rPr>
          <w:rFonts w:ascii="GHEA Grapalat" w:hAnsi="GHEA Grapalat" w:cs="TimesArmenianPSMT"/>
          <w:i/>
          <w:sz w:val="20"/>
          <w:lang w:val="hy-AM"/>
        </w:rPr>
        <w:t>ծածկագրով պայմանագրի</w:t>
      </w:r>
    </w:p>
    <w:p w14:paraId="4F674C6B" w14:textId="77777777" w:rsidR="007678FA" w:rsidRPr="007D0B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7D0B50" w:rsidRDefault="007678FA" w:rsidP="007678FA">
      <w:pPr>
        <w:rPr>
          <w:rFonts w:ascii="GHEA Grapalat" w:hAnsi="GHEA Grapalat"/>
          <w:lang w:val="hy-AM"/>
        </w:rPr>
      </w:pPr>
    </w:p>
    <w:p w14:paraId="0FBBE306" w14:textId="77777777" w:rsidR="007678FA" w:rsidRPr="007D0B50" w:rsidRDefault="007678FA" w:rsidP="007678FA">
      <w:pPr>
        <w:rPr>
          <w:rFonts w:ascii="GHEA Grapalat" w:hAnsi="GHEA Grapalat"/>
          <w:lang w:val="hy-AM"/>
        </w:rPr>
      </w:pPr>
    </w:p>
    <w:p w14:paraId="36010724" w14:textId="77777777" w:rsidR="007678FA" w:rsidRPr="007D0B50" w:rsidRDefault="007678FA" w:rsidP="007678FA">
      <w:pPr>
        <w:rPr>
          <w:rFonts w:ascii="GHEA Grapalat" w:hAnsi="GHEA Grapalat"/>
          <w:lang w:val="hy-AM"/>
        </w:rPr>
      </w:pPr>
    </w:p>
    <w:p w14:paraId="607BBF20" w14:textId="77777777" w:rsidR="007678FA" w:rsidRPr="007D0B50" w:rsidRDefault="007678FA" w:rsidP="007678FA">
      <w:pPr>
        <w:tabs>
          <w:tab w:val="left" w:pos="2250"/>
        </w:tabs>
        <w:spacing w:line="276" w:lineRule="auto"/>
        <w:jc w:val="center"/>
        <w:rPr>
          <w:rFonts w:ascii="GHEA Grapalat" w:hAnsi="GHEA Grapalat" w:cs="Sylfaen"/>
          <w:bCs/>
          <w:sz w:val="18"/>
          <w:szCs w:val="18"/>
          <w:lang w:val="hy-AM"/>
        </w:rPr>
      </w:pPr>
      <w:r w:rsidRPr="007D0B50">
        <w:rPr>
          <w:rFonts w:ascii="GHEA Grapalat" w:hAnsi="GHEA Grapalat" w:cs="Sylfaen"/>
          <w:bCs/>
          <w:sz w:val="18"/>
          <w:szCs w:val="18"/>
          <w:lang w:val="hy-AM"/>
        </w:rPr>
        <w:t xml:space="preserve">ԱԿՏ  N    </w:t>
      </w:r>
    </w:p>
    <w:p w14:paraId="066020AB" w14:textId="77777777" w:rsidR="007678FA" w:rsidRPr="001A6BED"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A6BED">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A6BED"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A6BED"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A6BED" w:rsidRDefault="007678FA" w:rsidP="007678FA">
      <w:pPr>
        <w:tabs>
          <w:tab w:val="left" w:pos="360"/>
          <w:tab w:val="left" w:pos="540"/>
        </w:tabs>
        <w:ind w:left="-540" w:firstLine="180"/>
        <w:jc w:val="both"/>
        <w:rPr>
          <w:rFonts w:ascii="GHEA Grapalat" w:hAnsi="GHEA Grapalat" w:cs="Sylfaen"/>
          <w:sz w:val="20"/>
          <w:szCs w:val="20"/>
          <w:lang w:val="hy-AM"/>
        </w:rPr>
      </w:pPr>
      <w:r w:rsidRPr="001A6BED">
        <w:rPr>
          <w:rFonts w:ascii="GHEA Grapalat" w:hAnsi="GHEA Grapalat" w:cs="Sylfaen"/>
          <w:lang w:val="hy-AM"/>
        </w:rPr>
        <w:tab/>
      </w:r>
      <w:r w:rsidRPr="00F566BF">
        <w:rPr>
          <w:rFonts w:ascii="GHEA Grapalat" w:hAnsi="GHEA Grapalat" w:cs="Sylfaen"/>
          <w:sz w:val="20"/>
          <w:szCs w:val="20"/>
          <w:lang w:val="hy-AM"/>
        </w:rPr>
        <w:t xml:space="preserve">Սույնով </w:t>
      </w:r>
      <w:r w:rsidRPr="001A6BED">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1A6BED">
        <w:rPr>
          <w:rFonts w:ascii="GHEA Grapalat" w:hAnsi="GHEA Grapalat" w:cs="Sylfaen"/>
          <w:sz w:val="20"/>
          <w:u w:val="single"/>
          <w:lang w:val="hy-AM"/>
        </w:rPr>
        <w:tab/>
      </w:r>
      <w:r w:rsidRPr="001A6BED">
        <w:rPr>
          <w:rFonts w:ascii="GHEA Grapalat" w:hAnsi="GHEA Grapalat" w:cs="Sylfaen"/>
          <w:sz w:val="20"/>
          <w:u w:val="single"/>
          <w:lang w:val="hy-AM"/>
        </w:rPr>
        <w:tab/>
        <w:t xml:space="preserve">        </w:t>
      </w:r>
      <w:r w:rsidRPr="001A6BED">
        <w:rPr>
          <w:rFonts w:ascii="GHEA Grapalat" w:hAnsi="GHEA Grapalat" w:cs="Sylfaen"/>
          <w:sz w:val="20"/>
          <w:lang w:val="hy-AM"/>
        </w:rPr>
        <w:t>-ի</w:t>
      </w:r>
      <w:r w:rsidRPr="001A6BED">
        <w:rPr>
          <w:rFonts w:ascii="GHEA Grapalat" w:hAnsi="GHEA Grapalat" w:cs="Sylfaen"/>
          <w:lang w:val="hy-AM"/>
        </w:rPr>
        <w:t xml:space="preserve"> </w:t>
      </w:r>
      <w:r w:rsidRPr="001A6BED">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1A6BED">
        <w:rPr>
          <w:rFonts w:ascii="GHEA Grapalat" w:hAnsi="GHEA Grapalat" w:cs="Sylfaen"/>
          <w:sz w:val="20"/>
          <w:u w:val="single"/>
          <w:lang w:val="hy-AM"/>
        </w:rPr>
        <w:tab/>
      </w:r>
      <w:r w:rsidRPr="001A6BED">
        <w:rPr>
          <w:rFonts w:ascii="GHEA Grapalat" w:hAnsi="GHEA Grapalat" w:cs="Sylfaen"/>
          <w:sz w:val="20"/>
          <w:u w:val="single"/>
          <w:lang w:val="hy-AM"/>
        </w:rPr>
        <w:tab/>
        <w:t xml:space="preserve">        </w:t>
      </w:r>
      <w:r w:rsidRPr="001A6BED">
        <w:rPr>
          <w:rFonts w:ascii="GHEA Grapalat" w:hAnsi="GHEA Grapalat" w:cs="Sylfaen"/>
          <w:sz w:val="20"/>
          <w:lang w:val="hy-AM"/>
        </w:rPr>
        <w:t>-ի</w:t>
      </w:r>
    </w:p>
    <w:p w14:paraId="4772D509" w14:textId="77777777" w:rsidR="007678FA" w:rsidRPr="001A6BED" w:rsidRDefault="007678FA" w:rsidP="007678FA">
      <w:pPr>
        <w:tabs>
          <w:tab w:val="left" w:pos="360"/>
          <w:tab w:val="left" w:pos="540"/>
        </w:tabs>
        <w:jc w:val="both"/>
        <w:rPr>
          <w:rFonts w:ascii="GHEA Grapalat" w:hAnsi="GHEA Grapalat" w:cs="Sylfaen"/>
          <w:lang w:val="hy-AM"/>
        </w:rPr>
      </w:pPr>
      <w:r w:rsidRPr="001A6BED">
        <w:rPr>
          <w:rFonts w:ascii="GHEA Grapalat" w:hAnsi="GHEA Grapalat" w:cs="Sylfaen"/>
          <w:lang w:val="hy-AM"/>
        </w:rPr>
        <w:t xml:space="preserve">                                            </w:t>
      </w:r>
      <w:r w:rsidRPr="001A6BED">
        <w:rPr>
          <w:rFonts w:ascii="GHEA Grapalat" w:hAnsi="GHEA Grapalat" w:cs="Sylfaen"/>
          <w:sz w:val="12"/>
          <w:szCs w:val="12"/>
          <w:lang w:val="hy-AM"/>
        </w:rPr>
        <w:t xml:space="preserve">Պատվիրատուի անունը     </w:t>
      </w:r>
      <w:r w:rsidRPr="001A6BED">
        <w:rPr>
          <w:rFonts w:ascii="GHEA Grapalat" w:hAnsi="GHEA Grapalat" w:cs="Sylfaen"/>
          <w:sz w:val="16"/>
          <w:szCs w:val="16"/>
          <w:lang w:val="hy-AM"/>
        </w:rPr>
        <w:t xml:space="preserve">                                                           </w:t>
      </w:r>
      <w:r w:rsidRPr="001A6BED">
        <w:rPr>
          <w:rFonts w:ascii="GHEA Grapalat" w:hAnsi="GHEA Grapalat" w:cs="Sylfaen"/>
          <w:sz w:val="12"/>
          <w:szCs w:val="12"/>
          <w:lang w:val="hy-AM"/>
        </w:rPr>
        <w:t>Կատարողի անունը</w:t>
      </w:r>
    </w:p>
    <w:p w14:paraId="1B6399F5" w14:textId="77777777" w:rsidR="007678FA" w:rsidRPr="001A6BED"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1A6BED">
        <w:rPr>
          <w:rFonts w:ascii="GHEA Grapalat" w:hAnsi="GHEA Grapalat" w:cs="Sylfaen"/>
          <w:sz w:val="20"/>
          <w:szCs w:val="20"/>
          <w:lang w:val="hy-AM"/>
        </w:rPr>
        <w:t>ատարող</w:t>
      </w:r>
      <w:r w:rsidRPr="00F566BF">
        <w:rPr>
          <w:rFonts w:ascii="GHEA Grapalat" w:hAnsi="GHEA Grapalat" w:cs="Sylfaen"/>
          <w:sz w:val="20"/>
          <w:szCs w:val="20"/>
          <w:lang w:val="hy-AM"/>
        </w:rPr>
        <w:t>)</w:t>
      </w:r>
      <w:r w:rsidRPr="001A6BED">
        <w:rPr>
          <w:rFonts w:ascii="GHEA Grapalat" w:hAnsi="GHEA Grapalat" w:cs="Sylfaen"/>
          <w:sz w:val="20"/>
          <w:szCs w:val="20"/>
          <w:lang w:val="hy-AM"/>
        </w:rPr>
        <w:t xml:space="preserve"> </w:t>
      </w:r>
      <w:r w:rsidRPr="001A6BED">
        <w:rPr>
          <w:rFonts w:ascii="GHEA Grapalat" w:hAnsi="GHEA Grapalat" w:cs="Sylfaen"/>
          <w:sz w:val="20"/>
          <w:lang w:val="hy-AM"/>
        </w:rPr>
        <w:t xml:space="preserve">միջև 20     թ. </w:t>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2" w:name="_Hlk187704942"/>
            <w:bookmarkStart w:id="13"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4A3EABE1"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w:t>
            </w:r>
            <w:r w:rsidR="00373C4E">
              <w:rPr>
                <w:rFonts w:ascii="GHEA Grapalat" w:hAnsi="GHEA Grapalat" w:cs="Sylfaen"/>
                <w:i/>
                <w:sz w:val="20"/>
                <w:lang w:val="pt-BR"/>
              </w:rPr>
              <w:t>6</w:t>
            </w:r>
            <w:r w:rsidRPr="005E1F72">
              <w:rPr>
                <w:rFonts w:ascii="GHEA Grapalat" w:hAnsi="GHEA Grapalat" w:cs="Sylfaen"/>
                <w:i/>
                <w:sz w:val="20"/>
                <w:lang w:val="pt-BR"/>
              </w:rPr>
              <w:t xml:space="preserve">  թ. կնքված </w:t>
            </w:r>
          </w:p>
          <w:p w14:paraId="277B09C7" w14:textId="18E9EB99"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AE330B">
              <w:rPr>
                <w:rFonts w:ascii="GHEA Grapalat" w:hAnsi="GHEA Grapalat"/>
                <w:i/>
                <w:sz w:val="18"/>
                <w:lang w:val="hy-AM"/>
              </w:rPr>
              <w:t>ԵՔ-ԲՄԽԾՁԲ-</w:t>
            </w:r>
            <w:r w:rsidR="008245D1">
              <w:rPr>
                <w:rFonts w:ascii="GHEA Grapalat" w:hAnsi="GHEA Grapalat"/>
                <w:i/>
                <w:sz w:val="18"/>
                <w:lang w:val="hy-AM"/>
              </w:rPr>
              <w:t>26/30</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2"/>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3"/>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576E4" w14:textId="77777777" w:rsidR="00584ACB" w:rsidRDefault="00584ACB">
      <w:r>
        <w:separator/>
      </w:r>
    </w:p>
  </w:endnote>
  <w:endnote w:type="continuationSeparator" w:id="0">
    <w:p w14:paraId="1E9A2EA0" w14:textId="77777777" w:rsidR="00584ACB" w:rsidRDefault="00584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DD0EF" w14:textId="77777777" w:rsidR="00584ACB" w:rsidRDefault="00584ACB">
      <w:r>
        <w:separator/>
      </w:r>
    </w:p>
  </w:footnote>
  <w:footnote w:type="continuationSeparator" w:id="0">
    <w:p w14:paraId="4D8951F0" w14:textId="77777777" w:rsidR="00584ACB" w:rsidRDefault="00584ACB">
      <w:r>
        <w:continuationSeparator/>
      </w:r>
    </w:p>
  </w:footnote>
  <w:footnote w:id="1">
    <w:p w14:paraId="2D8D7DEE" w14:textId="77777777" w:rsidR="000F3BAC" w:rsidRDefault="000F3BAC" w:rsidP="000F3BAC">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3"/>
  </w:num>
  <w:num w:numId="2" w16cid:durableId="1608543227">
    <w:abstractNumId w:val="9"/>
  </w:num>
  <w:num w:numId="3" w16cid:durableId="1163819955">
    <w:abstractNumId w:val="20"/>
  </w:num>
  <w:num w:numId="4" w16cid:durableId="1174689483">
    <w:abstractNumId w:val="16"/>
  </w:num>
  <w:num w:numId="5" w16cid:durableId="579799691">
    <w:abstractNumId w:val="25"/>
  </w:num>
  <w:num w:numId="6" w16cid:durableId="72355419">
    <w:abstractNumId w:val="23"/>
    <w:lvlOverride w:ilvl="0">
      <w:startOverride w:val="1"/>
    </w:lvlOverride>
    <w:lvlOverride w:ilvl="1"/>
    <w:lvlOverride w:ilvl="2"/>
    <w:lvlOverride w:ilvl="3"/>
    <w:lvlOverride w:ilvl="4"/>
    <w:lvlOverride w:ilvl="5"/>
    <w:lvlOverride w:ilvl="6"/>
    <w:lvlOverride w:ilvl="7"/>
    <w:lvlOverride w:ilvl="8"/>
  </w:num>
  <w:num w:numId="7" w16cid:durableId="10796010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8"/>
  </w:num>
  <w:num w:numId="10" w16cid:durableId="2033219715">
    <w:abstractNumId w:val="6"/>
  </w:num>
  <w:num w:numId="11" w16cid:durableId="2121681057">
    <w:abstractNumId w:val="8"/>
  </w:num>
  <w:num w:numId="12" w16cid:durableId="1177887081">
    <w:abstractNumId w:val="29"/>
  </w:num>
  <w:num w:numId="13" w16cid:durableId="1087531473">
    <w:abstractNumId w:val="26"/>
  </w:num>
  <w:num w:numId="14" w16cid:durableId="1989898819">
    <w:abstractNumId w:val="12"/>
  </w:num>
  <w:num w:numId="15" w16cid:durableId="1722704565">
    <w:abstractNumId w:val="27"/>
  </w:num>
  <w:num w:numId="16" w16cid:durableId="270550459">
    <w:abstractNumId w:val="15"/>
  </w:num>
  <w:num w:numId="17" w16cid:durableId="1346326557">
    <w:abstractNumId w:val="7"/>
  </w:num>
  <w:num w:numId="18" w16cid:durableId="795952545">
    <w:abstractNumId w:val="1"/>
  </w:num>
  <w:num w:numId="19" w16cid:durableId="1130442947">
    <w:abstractNumId w:val="5"/>
  </w:num>
  <w:num w:numId="20" w16cid:durableId="366301439">
    <w:abstractNumId w:val="4"/>
  </w:num>
  <w:num w:numId="21" w16cid:durableId="1796287460">
    <w:abstractNumId w:val="30"/>
  </w:num>
  <w:num w:numId="22" w16cid:durableId="1703357523">
    <w:abstractNumId w:val="28"/>
  </w:num>
  <w:num w:numId="23" w16cid:durableId="1800225600">
    <w:abstractNumId w:val="24"/>
  </w:num>
  <w:num w:numId="24" w16cid:durableId="173808293">
    <w:abstractNumId w:val="0"/>
  </w:num>
  <w:num w:numId="25" w16cid:durableId="964384315">
    <w:abstractNumId w:val="14"/>
  </w:num>
  <w:num w:numId="26" w16cid:durableId="133259512">
    <w:abstractNumId w:val="17"/>
  </w:num>
  <w:num w:numId="27" w16cid:durableId="109983424">
    <w:abstractNumId w:val="22"/>
  </w:num>
  <w:num w:numId="28" w16cid:durableId="352153748">
    <w:abstractNumId w:val="11"/>
  </w:num>
  <w:num w:numId="29" w16cid:durableId="1170219024">
    <w:abstractNumId w:val="10"/>
  </w:num>
  <w:num w:numId="30" w16cid:durableId="1554270000">
    <w:abstractNumId w:val="13"/>
  </w:num>
  <w:num w:numId="31" w16cid:durableId="1113285084">
    <w:abstractNumId w:val="21"/>
  </w:num>
  <w:num w:numId="32" w16cid:durableId="500892976">
    <w:abstractNumId w:val="3"/>
  </w:num>
  <w:num w:numId="33" w16cid:durableId="2111654030">
    <w:abstractNumId w:val="19"/>
  </w:num>
  <w:num w:numId="34" w16cid:durableId="1561089124">
    <w:abstractNumId w:val="1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2677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588610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150"/>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BAC"/>
    <w:rsid w:val="000F3D76"/>
    <w:rsid w:val="000F494F"/>
    <w:rsid w:val="000F4B86"/>
    <w:rsid w:val="000F4D7B"/>
    <w:rsid w:val="000F5032"/>
    <w:rsid w:val="000F51AB"/>
    <w:rsid w:val="000F5900"/>
    <w:rsid w:val="000F65C4"/>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5232"/>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4D"/>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A6BED"/>
    <w:rsid w:val="001B0D9A"/>
    <w:rsid w:val="001B1370"/>
    <w:rsid w:val="001B1D23"/>
    <w:rsid w:val="001B1FC4"/>
    <w:rsid w:val="001B210E"/>
    <w:rsid w:val="001B21A3"/>
    <w:rsid w:val="001B2244"/>
    <w:rsid w:val="001B25D3"/>
    <w:rsid w:val="001B37D2"/>
    <w:rsid w:val="001B3F20"/>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476"/>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0B44"/>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46D2"/>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BAB"/>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BA4"/>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69B6"/>
    <w:rsid w:val="003572A0"/>
    <w:rsid w:val="003579C1"/>
    <w:rsid w:val="00357A33"/>
    <w:rsid w:val="00357AA2"/>
    <w:rsid w:val="00357D48"/>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75B2"/>
    <w:rsid w:val="00370C85"/>
    <w:rsid w:val="00370ECD"/>
    <w:rsid w:val="0037177E"/>
    <w:rsid w:val="003717D2"/>
    <w:rsid w:val="00372364"/>
    <w:rsid w:val="00372935"/>
    <w:rsid w:val="00372C2B"/>
    <w:rsid w:val="00372C67"/>
    <w:rsid w:val="00372FAD"/>
    <w:rsid w:val="0037329F"/>
    <w:rsid w:val="003738F3"/>
    <w:rsid w:val="00373C4E"/>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2D15"/>
    <w:rsid w:val="003B3A13"/>
    <w:rsid w:val="003B4A74"/>
    <w:rsid w:val="003B5004"/>
    <w:rsid w:val="003B509C"/>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63"/>
    <w:rsid w:val="00401FFA"/>
    <w:rsid w:val="004021AA"/>
    <w:rsid w:val="00402941"/>
    <w:rsid w:val="00402AD9"/>
    <w:rsid w:val="00403109"/>
    <w:rsid w:val="004049A5"/>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2F17"/>
    <w:rsid w:val="004134BB"/>
    <w:rsid w:val="00413A8A"/>
    <w:rsid w:val="00416F1E"/>
    <w:rsid w:val="00417553"/>
    <w:rsid w:val="004175B6"/>
    <w:rsid w:val="0042084B"/>
    <w:rsid w:val="0042188A"/>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2B78"/>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3C8"/>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190"/>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2A7B"/>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B18"/>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EE0"/>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4ACB"/>
    <w:rsid w:val="0058536E"/>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6FC8"/>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393"/>
    <w:rsid w:val="007224D2"/>
    <w:rsid w:val="00722665"/>
    <w:rsid w:val="00723462"/>
    <w:rsid w:val="0072365C"/>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48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B50"/>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3CD0"/>
    <w:rsid w:val="00814170"/>
    <w:rsid w:val="0081420E"/>
    <w:rsid w:val="00814DBD"/>
    <w:rsid w:val="00816505"/>
    <w:rsid w:val="00820257"/>
    <w:rsid w:val="008203E5"/>
    <w:rsid w:val="0082102B"/>
    <w:rsid w:val="00821851"/>
    <w:rsid w:val="00821921"/>
    <w:rsid w:val="008223F5"/>
    <w:rsid w:val="008225FF"/>
    <w:rsid w:val="00822942"/>
    <w:rsid w:val="008229D3"/>
    <w:rsid w:val="008245D1"/>
    <w:rsid w:val="00824F68"/>
    <w:rsid w:val="008258A1"/>
    <w:rsid w:val="00825D86"/>
    <w:rsid w:val="00826193"/>
    <w:rsid w:val="008264EB"/>
    <w:rsid w:val="00830036"/>
    <w:rsid w:val="008319B4"/>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1FA"/>
    <w:rsid w:val="00842815"/>
    <w:rsid w:val="00842CDF"/>
    <w:rsid w:val="00842DEA"/>
    <w:rsid w:val="008435A4"/>
    <w:rsid w:val="008435DB"/>
    <w:rsid w:val="00843892"/>
    <w:rsid w:val="0084400A"/>
    <w:rsid w:val="00844434"/>
    <w:rsid w:val="00845AA5"/>
    <w:rsid w:val="0084628D"/>
    <w:rsid w:val="00846E52"/>
    <w:rsid w:val="00847EB9"/>
    <w:rsid w:val="008504E0"/>
    <w:rsid w:val="00850570"/>
    <w:rsid w:val="00850857"/>
    <w:rsid w:val="00850C7B"/>
    <w:rsid w:val="008510F1"/>
    <w:rsid w:val="008519CC"/>
    <w:rsid w:val="0085236E"/>
    <w:rsid w:val="008524E5"/>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B33"/>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3CB8"/>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7A9"/>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6E2D"/>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5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29B6"/>
    <w:rsid w:val="00943563"/>
    <w:rsid w:val="009457D1"/>
    <w:rsid w:val="0094684E"/>
    <w:rsid w:val="009471C4"/>
    <w:rsid w:val="00947D03"/>
    <w:rsid w:val="0095176C"/>
    <w:rsid w:val="0095199F"/>
    <w:rsid w:val="00951BC0"/>
    <w:rsid w:val="00953F12"/>
    <w:rsid w:val="00954C1B"/>
    <w:rsid w:val="00954F59"/>
    <w:rsid w:val="00955A1E"/>
    <w:rsid w:val="00955CC1"/>
    <w:rsid w:val="00955E87"/>
    <w:rsid w:val="00955F08"/>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0E82"/>
    <w:rsid w:val="009813C4"/>
    <w:rsid w:val="00981540"/>
    <w:rsid w:val="0098244A"/>
    <w:rsid w:val="00982655"/>
    <w:rsid w:val="0098370E"/>
    <w:rsid w:val="00983AF5"/>
    <w:rsid w:val="00984456"/>
    <w:rsid w:val="0098465A"/>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5EAE"/>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247"/>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65F9"/>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A7E49"/>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28D3"/>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86"/>
    <w:rsid w:val="00B72FE1"/>
    <w:rsid w:val="00B73AB8"/>
    <w:rsid w:val="00B73DE0"/>
    <w:rsid w:val="00B744F6"/>
    <w:rsid w:val="00B75687"/>
    <w:rsid w:val="00B76154"/>
    <w:rsid w:val="00B7771E"/>
    <w:rsid w:val="00B77C8D"/>
    <w:rsid w:val="00B802E2"/>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78B"/>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50B7"/>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450"/>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3F78"/>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5CCF"/>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AA"/>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53FC"/>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1BE"/>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2D78"/>
    <w:rsid w:val="00E15826"/>
    <w:rsid w:val="00E15A77"/>
    <w:rsid w:val="00E161F1"/>
    <w:rsid w:val="00E17999"/>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3FDC"/>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98B"/>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5C7F"/>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D7242"/>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2747"/>
    <w:rsid w:val="00F23100"/>
    <w:rsid w:val="00F23A51"/>
    <w:rsid w:val="00F242D7"/>
    <w:rsid w:val="00F24327"/>
    <w:rsid w:val="00F24A51"/>
    <w:rsid w:val="00F24E9E"/>
    <w:rsid w:val="00F25B39"/>
    <w:rsid w:val="00F26162"/>
    <w:rsid w:val="00F263B3"/>
    <w:rsid w:val="00F26AC7"/>
    <w:rsid w:val="00F26BC2"/>
    <w:rsid w:val="00F2770D"/>
    <w:rsid w:val="00F27778"/>
    <w:rsid w:val="00F27AAC"/>
    <w:rsid w:val="00F339E3"/>
    <w:rsid w:val="00F34C44"/>
    <w:rsid w:val="00F36E1F"/>
    <w:rsid w:val="00F375B7"/>
    <w:rsid w:val="00F37649"/>
    <w:rsid w:val="00F377C0"/>
    <w:rsid w:val="00F377F3"/>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47D0B"/>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2CB9"/>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61882521">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mariam.grigor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59</Pages>
  <Words>18742</Words>
  <Characters>106836</Characters>
  <Application>Microsoft Office Word</Application>
  <DocSecurity>0</DocSecurity>
  <Lines>890</Lines>
  <Paragraphs>250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125328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88</cp:revision>
  <cp:lastPrinted>2018-02-16T07:12:00Z</cp:lastPrinted>
  <dcterms:created xsi:type="dcterms:W3CDTF">2025-03-04T12:43:00Z</dcterms:created>
  <dcterms:modified xsi:type="dcterms:W3CDTF">2026-02-19T10:31:00Z</dcterms:modified>
</cp:coreProperties>
</file>